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FB518" w14:textId="77777777" w:rsidR="005D3BC9" w:rsidRDefault="005D3BC9"/>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5D3BC9">
        <w:trPr>
          <w:trHeight w:hRule="exact" w:val="2948"/>
        </w:trPr>
        <w:tc>
          <w:tcPr>
            <w:tcW w:w="11186"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C97C092" w:rsidR="00192FEB" w:rsidRDefault="00664F80" w:rsidP="00192FEB">
      <w:pPr>
        <w:pStyle w:val="Documentnumber"/>
      </w:pPr>
      <w:r>
        <w:t>S</w:t>
      </w:r>
      <w:r w:rsidR="00AA70F6"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36B088EB" w:rsidR="00D74AE1" w:rsidRPr="004259CB" w:rsidRDefault="002F5E14" w:rsidP="00E270C5">
      <w:pPr>
        <w:pStyle w:val="Documentname"/>
      </w:pPr>
      <w:r>
        <w:t xml:space="preserve">Marine </w:t>
      </w:r>
      <w:r w:rsidR="00496E8D" w:rsidRPr="004259CB">
        <w:t>Aids to Navigation</w:t>
      </w:r>
      <w:r w:rsidR="00EC4025" w:rsidRPr="004259CB">
        <w:t xml:space="preserve"> Planning </w:t>
      </w:r>
      <w:r w:rsidR="00156544">
        <w:t>and</w:t>
      </w:r>
      <w:r w:rsidR="00EC4025" w:rsidRPr="004259CB">
        <w:t xml:space="preserve">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20B6F4BB" w:rsidR="00E270C5" w:rsidRPr="004259CB" w:rsidRDefault="00E270C5" w:rsidP="00E270C5">
      <w:pPr>
        <w:pStyle w:val="Editionnumber"/>
      </w:pPr>
      <w:r w:rsidRPr="004259CB">
        <w:t xml:space="preserve">Edition </w:t>
      </w:r>
      <w:r w:rsidR="002E518C">
        <w:t>2</w:t>
      </w:r>
      <w:r w:rsidRPr="004259CB">
        <w:t>.0</w:t>
      </w:r>
    </w:p>
    <w:p w14:paraId="05466EA8" w14:textId="7969CD2A" w:rsidR="00AA74D6" w:rsidRDefault="00BB6940" w:rsidP="00A1001A">
      <w:pPr>
        <w:pStyle w:val="Documentdate"/>
        <w:rPr>
          <w:b w:val="0"/>
        </w:rPr>
        <w:sectPr w:rsidR="00AA74D6" w:rsidSect="00D8415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t xml:space="preserve">May </w:t>
      </w:r>
      <w:r w:rsidR="003C04E3">
        <w:t>2023</w:t>
      </w:r>
    </w:p>
    <w:p w14:paraId="5F5A11EC" w14:textId="3057A3EE" w:rsidR="00AA74D6" w:rsidRDefault="00AA74D6">
      <w:pPr>
        <w:spacing w:after="200" w:line="276" w:lineRule="auto"/>
        <w:rPr>
          <w:sz w:val="22"/>
          <w:lang w:val="en-GB"/>
        </w:rPr>
      </w:pPr>
    </w:p>
    <w:p w14:paraId="53B3C6D5" w14:textId="77777777" w:rsidR="003A61DD" w:rsidRDefault="003A61DD" w:rsidP="00AA74D6">
      <w:pPr>
        <w:pStyle w:val="BodyText"/>
        <w:rPr>
          <w:rFonts w:ascii="AvenirNext LT Pro Regular" w:hAnsi="AvenirNext LT Pro Regular"/>
          <w:color w:val="002060"/>
          <w:sz w:val="40"/>
          <w:szCs w:val="40"/>
        </w:rPr>
      </w:pPr>
    </w:p>
    <w:p w14:paraId="6C74F7B6" w14:textId="3ABF307C" w:rsidR="00AA74D6" w:rsidRPr="00C1399D" w:rsidRDefault="00AA74D6" w:rsidP="00AA74D6">
      <w:pPr>
        <w:pStyle w:val="BodyText"/>
        <w:rPr>
          <w:rFonts w:ascii="AvenirNext LT Pro Regular" w:hAnsi="AvenirNext LT Pro Regular"/>
          <w:color w:val="002060"/>
          <w:sz w:val="40"/>
          <w:szCs w:val="40"/>
        </w:rPr>
      </w:pPr>
      <w:r w:rsidRPr="00C1399D">
        <w:rPr>
          <w:rFonts w:ascii="AvenirNext LT Pro Regular" w:hAnsi="AvenirNext LT Pro Regular"/>
          <w:color w:val="002060"/>
          <w:sz w:val="40"/>
          <w:szCs w:val="40"/>
        </w:rPr>
        <w:t>THE GENERAL ASSEMBLY</w:t>
      </w:r>
    </w:p>
    <w:p w14:paraId="192A2A7A" w14:textId="77777777" w:rsidR="00AA74D6" w:rsidRDefault="00AA74D6" w:rsidP="00AA74D6">
      <w:pPr>
        <w:pStyle w:val="BodyText"/>
        <w:rPr>
          <w:rFonts w:ascii="AvenirNext LT Pro Regular" w:hAnsi="AvenirNext LT Pro Regular"/>
        </w:rPr>
      </w:pPr>
    </w:p>
    <w:p w14:paraId="01AC4E5C" w14:textId="77777777" w:rsidR="00AA74D6" w:rsidRDefault="00AA74D6" w:rsidP="00AA74D6">
      <w:pPr>
        <w:pStyle w:val="BodyText"/>
        <w:rPr>
          <w:rFonts w:ascii="AvenirNext LT Pro Regular" w:hAnsi="AvenirNext LT Pro Regular"/>
        </w:rPr>
      </w:pPr>
    </w:p>
    <w:p w14:paraId="5E4FF4BB" w14:textId="24EBC140" w:rsidR="00AA74D6" w:rsidRPr="00A1001A" w:rsidRDefault="00AA74D6" w:rsidP="00DD3CD3">
      <w:pPr>
        <w:pStyle w:val="BodyText"/>
        <w:spacing w:after="240"/>
        <w:rPr>
          <w:rFonts w:cstheme="minorHAnsi"/>
        </w:rPr>
      </w:pPr>
      <w:r w:rsidRPr="00A1001A">
        <w:rPr>
          <w:rFonts w:cstheme="minorHAnsi"/>
          <w:b/>
        </w:rPr>
        <w:t>BEARING IN MIND</w:t>
      </w:r>
      <w:r w:rsidRPr="00A1001A">
        <w:rPr>
          <w:rFonts w:cstheme="minorHAnsi"/>
        </w:rPr>
        <w:t xml:space="preserve"> the provisions of the United Nations Convention on the Law of the Sea (UNCLOS) and the Convention on th</w:t>
      </w:r>
      <w:r w:rsidR="00102093" w:rsidRPr="00A1001A">
        <w:rPr>
          <w:rFonts w:cstheme="minorHAnsi"/>
        </w:rPr>
        <w:t>e Safety of Life at Sea (SOLAS),</w:t>
      </w:r>
    </w:p>
    <w:p w14:paraId="3C6C8E43" w14:textId="33E09507" w:rsidR="00AA74D6" w:rsidRPr="00A1001A" w:rsidRDefault="00AA74D6" w:rsidP="00DD3CD3">
      <w:pPr>
        <w:pStyle w:val="BodyText"/>
        <w:spacing w:after="240"/>
        <w:rPr>
          <w:rFonts w:cstheme="minorHAnsi"/>
        </w:rPr>
      </w:pPr>
      <w:r w:rsidRPr="00A1001A">
        <w:rPr>
          <w:rFonts w:cstheme="minorHAnsi"/>
          <w:b/>
        </w:rPr>
        <w:t>RECOGNIZING</w:t>
      </w:r>
      <w:r w:rsidRPr="00A1001A">
        <w:rPr>
          <w:rFonts w:cstheme="minorHAnsi"/>
        </w:rPr>
        <w:t xml:space="preserve"> that the aim of IALA is to foster the safe, economic and efficient movement of vessels, through improvement and harmoni</w:t>
      </w:r>
      <w:r w:rsidR="00602697">
        <w:rPr>
          <w:rFonts w:cstheme="minorHAnsi"/>
        </w:rPr>
        <w:t>z</w:t>
      </w:r>
      <w:r w:rsidRPr="00A1001A">
        <w:rPr>
          <w:rFonts w:cstheme="minorHAnsi"/>
        </w:rPr>
        <w:t>ation of</w:t>
      </w:r>
      <w:r w:rsidR="00602697">
        <w:rPr>
          <w:rFonts w:cstheme="minorHAnsi"/>
        </w:rPr>
        <w:t xml:space="preserve"> Marine</w:t>
      </w:r>
      <w:r w:rsidRPr="00A1001A">
        <w:rPr>
          <w:rFonts w:cstheme="minorHAnsi"/>
        </w:rPr>
        <w:t xml:space="preserve"> </w:t>
      </w:r>
      <w:r w:rsidR="00602697">
        <w:rPr>
          <w:rFonts w:cstheme="minorHAnsi"/>
        </w:rPr>
        <w:t>A</w:t>
      </w:r>
      <w:r w:rsidRPr="00A1001A">
        <w:rPr>
          <w:rFonts w:cstheme="minorHAnsi"/>
        </w:rPr>
        <w:t xml:space="preserve">ids to </w:t>
      </w:r>
      <w:r w:rsidR="00602697">
        <w:rPr>
          <w:rFonts w:cstheme="minorHAnsi"/>
        </w:rPr>
        <w:t>N</w:t>
      </w:r>
      <w:r w:rsidRPr="00A1001A">
        <w:rPr>
          <w:rFonts w:cstheme="minorHAnsi"/>
        </w:rPr>
        <w:t>avigation world-wide,</w:t>
      </w:r>
    </w:p>
    <w:p w14:paraId="2B9A827F" w14:textId="49C20C2D" w:rsidR="00AA74D6" w:rsidRPr="00A1001A" w:rsidRDefault="00AA74D6" w:rsidP="00DD3CD3">
      <w:pPr>
        <w:pStyle w:val="BodyText"/>
        <w:spacing w:after="240"/>
        <w:rPr>
          <w:rFonts w:cstheme="minorHAnsi"/>
        </w:rPr>
      </w:pPr>
      <w:r w:rsidRPr="00A1001A">
        <w:rPr>
          <w:rFonts w:cstheme="minorHAnsi"/>
          <w:b/>
        </w:rPr>
        <w:t>RECALLING</w:t>
      </w:r>
      <w:r w:rsidRPr="00A1001A">
        <w:rPr>
          <w:rFonts w:cstheme="minorHAnsi"/>
        </w:rPr>
        <w:t xml:space="preserve"> </w:t>
      </w:r>
      <w:r w:rsidR="00B604B3">
        <w:rPr>
          <w:rFonts w:cstheme="minorHAnsi"/>
        </w:rPr>
        <w:t>a</w:t>
      </w:r>
      <w:r w:rsidRPr="00A1001A">
        <w:rPr>
          <w:rFonts w:cstheme="minorHAnsi"/>
        </w:rPr>
        <w:t>rticle 7 of the IALA Constitution regarding the authority, duties and functions of the General Assembly,</w:t>
      </w:r>
    </w:p>
    <w:p w14:paraId="618D1A07" w14:textId="345A03FF" w:rsidR="00AA74D6" w:rsidRPr="00A1001A" w:rsidRDefault="00AA74D6" w:rsidP="00DD3CD3">
      <w:pPr>
        <w:pStyle w:val="BodyText"/>
        <w:spacing w:after="240"/>
        <w:rPr>
          <w:rFonts w:cstheme="minorHAnsi"/>
        </w:rPr>
      </w:pPr>
      <w:r w:rsidRPr="00A1001A">
        <w:rPr>
          <w:rFonts w:cstheme="minorHAnsi"/>
          <w:b/>
        </w:rPr>
        <w:t>RECALLING ALSO</w:t>
      </w:r>
      <w:r w:rsidR="00030CB7" w:rsidRPr="00A1001A">
        <w:rPr>
          <w:rFonts w:cstheme="minorHAnsi"/>
        </w:rPr>
        <w:t xml:space="preserve"> </w:t>
      </w:r>
      <w:r w:rsidR="00030CB7" w:rsidRPr="00A1001A">
        <w:rPr>
          <w:rFonts w:cstheme="minorHAnsi"/>
          <w:lang w:val="en-US"/>
        </w:rPr>
        <w:t xml:space="preserve">that a goal of the work of IALA is that Marine Aids to Navigation are developed and harmonized through international cooperation and the provision of standards as described in the </w:t>
      </w:r>
      <w:r w:rsidR="00030CB7" w:rsidRPr="00EB11B5">
        <w:rPr>
          <w:rFonts w:cstheme="minorHAnsi"/>
          <w:lang w:val="en-US"/>
        </w:rPr>
        <w:t>Strategic Vision,</w:t>
      </w:r>
    </w:p>
    <w:p w14:paraId="7D2C5ADA" w14:textId="036188EC" w:rsidR="00AA74D6" w:rsidRPr="00A1001A" w:rsidRDefault="00AA74D6" w:rsidP="00DD3CD3">
      <w:pPr>
        <w:pStyle w:val="BodyText"/>
        <w:spacing w:after="240"/>
        <w:rPr>
          <w:rFonts w:cstheme="minorHAnsi"/>
        </w:rPr>
      </w:pPr>
      <w:r w:rsidRPr="00A1001A">
        <w:rPr>
          <w:rFonts w:cstheme="minorHAnsi"/>
          <w:b/>
        </w:rPr>
        <w:t>HAVING CONSIDERED</w:t>
      </w:r>
      <w:r w:rsidRPr="00A1001A">
        <w:rPr>
          <w:rFonts w:cstheme="minorHAnsi"/>
        </w:rPr>
        <w:t xml:space="preserve"> the advice of the Council</w:t>
      </w:r>
      <w:r w:rsidRPr="00A1001A">
        <w:rPr>
          <w:rFonts w:cstheme="minorHAnsi"/>
          <w:i/>
        </w:rPr>
        <w:t xml:space="preserve"> </w:t>
      </w:r>
      <w:r w:rsidRPr="00A1001A">
        <w:rPr>
          <w:rFonts w:cstheme="minorHAnsi"/>
        </w:rPr>
        <w:t xml:space="preserve">provided to General Assembly at its </w:t>
      </w:r>
      <w:r w:rsidR="002F5E14" w:rsidRPr="00A1001A">
        <w:rPr>
          <w:rFonts w:cstheme="minorHAnsi"/>
        </w:rPr>
        <w:t>13th</w:t>
      </w:r>
      <w:r w:rsidRPr="00A1001A">
        <w:rPr>
          <w:rFonts w:cstheme="minorHAnsi"/>
        </w:rPr>
        <w:t xml:space="preserve"> Session</w:t>
      </w:r>
      <w:r w:rsidR="00102093" w:rsidRPr="00A1001A">
        <w:rPr>
          <w:rFonts w:cstheme="minorHAnsi"/>
        </w:rPr>
        <w:t>,</w:t>
      </w:r>
    </w:p>
    <w:p w14:paraId="29A65502" w14:textId="6899A599" w:rsidR="00AA74D6" w:rsidRPr="00A1001A" w:rsidRDefault="00AA74D6" w:rsidP="00DD3CD3">
      <w:pPr>
        <w:pStyle w:val="BodyText"/>
        <w:spacing w:after="240"/>
        <w:rPr>
          <w:rFonts w:cstheme="minorHAnsi"/>
        </w:rPr>
      </w:pPr>
      <w:r w:rsidRPr="00A1001A">
        <w:rPr>
          <w:rFonts w:cstheme="minorHAnsi"/>
          <w:b/>
        </w:rPr>
        <w:t>APPROVES</w:t>
      </w:r>
      <w:r w:rsidRPr="00A1001A">
        <w:rPr>
          <w:rFonts w:cstheme="minorHAnsi"/>
        </w:rPr>
        <w:t xml:space="preserve"> the</w:t>
      </w:r>
      <w:r w:rsidR="002F5E14" w:rsidRPr="00A1001A">
        <w:rPr>
          <w:rFonts w:cstheme="minorHAnsi"/>
          <w:i/>
        </w:rPr>
        <w:t xml:space="preserve"> </w:t>
      </w:r>
      <w:r w:rsidR="002F5E14" w:rsidRPr="00A1001A">
        <w:rPr>
          <w:rFonts w:cstheme="minorHAnsi"/>
        </w:rPr>
        <w:t>IALA Standard 1010 Marine Aids to Navigation Planning and Service Requirements</w:t>
      </w:r>
      <w:r w:rsidRPr="00A1001A">
        <w:rPr>
          <w:rFonts w:cstheme="minorHAnsi"/>
        </w:rPr>
        <w:t>, and</w:t>
      </w:r>
    </w:p>
    <w:p w14:paraId="6D17F249" w14:textId="5D95FD7D" w:rsidR="00AA74D6" w:rsidRPr="00A1001A" w:rsidRDefault="00AA74D6" w:rsidP="00DD3CD3">
      <w:pPr>
        <w:pStyle w:val="BodyText"/>
        <w:spacing w:after="240"/>
        <w:rPr>
          <w:rFonts w:cstheme="minorHAnsi"/>
        </w:rPr>
      </w:pPr>
      <w:r w:rsidRPr="00A1001A">
        <w:rPr>
          <w:rFonts w:cstheme="minorHAnsi"/>
          <w:b/>
        </w:rPr>
        <w:t>INVITES</w:t>
      </w:r>
      <w:r w:rsidRPr="00A1001A">
        <w:rPr>
          <w:rFonts w:cstheme="minorHAnsi"/>
        </w:rPr>
        <w:t xml:space="preserve"> </w:t>
      </w:r>
      <w:r w:rsidR="00B604B3">
        <w:rPr>
          <w:rFonts w:cstheme="minorHAnsi"/>
        </w:rPr>
        <w:t>m</w:t>
      </w:r>
      <w:r w:rsidRPr="00A1001A">
        <w:rPr>
          <w:rFonts w:cstheme="minorHAnsi"/>
        </w:rPr>
        <w:t xml:space="preserve">embers and Marine Aids to Navigation </w:t>
      </w:r>
      <w:r w:rsidR="00B604B3">
        <w:rPr>
          <w:rFonts w:cstheme="minorHAnsi"/>
        </w:rPr>
        <w:t>a</w:t>
      </w:r>
      <w:r w:rsidRPr="00A1001A">
        <w:rPr>
          <w:rFonts w:cstheme="minorHAnsi"/>
        </w:rPr>
        <w:t>uthorities world-wide to undertake to implement the provisions of the Standard.</w:t>
      </w:r>
    </w:p>
    <w:p w14:paraId="41FB13D3" w14:textId="0B7792C6" w:rsidR="00EB6F3C" w:rsidRPr="004259CB" w:rsidRDefault="00EB6F3C" w:rsidP="003274DB">
      <w:pPr>
        <w:rPr>
          <w:lang w:val="en-GB"/>
        </w:rPr>
        <w:sectPr w:rsidR="00EB6F3C" w:rsidRPr="004259CB" w:rsidSect="00D84150">
          <w:headerReference w:type="even" r:id="rId17"/>
          <w:headerReference w:type="default" r:id="rId18"/>
          <w:headerReference w:type="first" r:id="rId19"/>
          <w:pgSz w:w="11906" w:h="16838" w:code="9"/>
          <w:pgMar w:top="567" w:right="1276" w:bottom="2495" w:left="1276" w:header="567" w:footer="567" w:gutter="0"/>
          <w:cols w:space="708"/>
          <w:titlePg/>
          <w:docGrid w:linePitch="360"/>
        </w:sectPr>
      </w:pPr>
    </w:p>
    <w:p w14:paraId="5821AD43" w14:textId="01327A05" w:rsidR="006B6BA8" w:rsidRDefault="00680F99" w:rsidP="00A1001A">
      <w:pPr>
        <w:pStyle w:val="TOC1"/>
        <w:spacing w:line="360" w:lineRule="auto"/>
        <w:rPr>
          <w:rFonts w:eastAsiaTheme="minorEastAsia"/>
          <w:color w:val="auto"/>
          <w:lang w:val="fr-FR" w:eastAsia="fr-FR"/>
        </w:rPr>
      </w:pPr>
      <w:r w:rsidRPr="004259CB">
        <w:rPr>
          <w:noProof w:val="0"/>
          <w:lang w:val="en-GB"/>
        </w:rPr>
        <w:lastRenderedPageBreak/>
        <w:fldChar w:fldCharType="begin"/>
      </w:r>
      <w:r w:rsidRPr="004259CB">
        <w:rPr>
          <w:noProof w:val="0"/>
          <w:lang w:val="en-GB"/>
        </w:rPr>
        <w:instrText xml:space="preserve"> TOC \o "1-3" \h \z \u </w:instrText>
      </w:r>
      <w:r w:rsidRPr="004259CB">
        <w:rPr>
          <w:noProof w:val="0"/>
          <w:lang w:val="en-GB"/>
        </w:rPr>
        <w:fldChar w:fldCharType="separate"/>
      </w:r>
      <w:hyperlink w:anchor="_Toc480449900" w:history="1">
        <w:r w:rsidR="006B6BA8" w:rsidRPr="001F3EC6">
          <w:rPr>
            <w:rStyle w:val="Hyperlink"/>
          </w:rPr>
          <w:t>1.</w:t>
        </w:r>
        <w:r w:rsidR="006B6BA8">
          <w:rPr>
            <w:rFonts w:eastAsiaTheme="minorEastAsia"/>
            <w:color w:val="auto"/>
            <w:lang w:val="fr-FR" w:eastAsia="fr-FR"/>
          </w:rPr>
          <w:tab/>
        </w:r>
        <w:r w:rsidR="006B6BA8" w:rsidRPr="001F3EC6">
          <w:rPr>
            <w:rStyle w:val="Hyperlink"/>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r w:rsidR="00A5352C">
          <w:rPr>
            <w:webHidden/>
          </w:rPr>
          <w:t>5</w:t>
        </w:r>
        <w:r w:rsidR="006B6BA8">
          <w:rPr>
            <w:webHidden/>
          </w:rPr>
          <w:fldChar w:fldCharType="end"/>
        </w:r>
      </w:hyperlink>
    </w:p>
    <w:p w14:paraId="1F00C2BA" w14:textId="26427CA2" w:rsidR="006B6BA8" w:rsidRDefault="00000000" w:rsidP="00A1001A">
      <w:pPr>
        <w:pStyle w:val="TOC1"/>
        <w:spacing w:line="360" w:lineRule="auto"/>
        <w:rPr>
          <w:rFonts w:eastAsiaTheme="minorEastAsia"/>
          <w:color w:val="auto"/>
          <w:lang w:val="fr-FR" w:eastAsia="fr-FR"/>
        </w:rPr>
      </w:pPr>
      <w:hyperlink w:anchor="_Toc480449901" w:history="1">
        <w:r w:rsidR="006B6BA8" w:rsidRPr="001F3EC6">
          <w:rPr>
            <w:rStyle w:val="Hyperlink"/>
          </w:rPr>
          <w:t>2.</w:t>
        </w:r>
        <w:r w:rsidR="006B6BA8">
          <w:rPr>
            <w:rFonts w:eastAsiaTheme="minorEastAsia"/>
            <w:color w:val="auto"/>
            <w:lang w:val="fr-FR" w:eastAsia="fr-FR"/>
          </w:rPr>
          <w:tab/>
        </w:r>
        <w:r w:rsidR="006B6BA8" w:rsidRPr="001F3EC6">
          <w:rPr>
            <w:rStyle w:val="Hyperlink"/>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r w:rsidR="00A5352C">
          <w:rPr>
            <w:webHidden/>
          </w:rPr>
          <w:t>5</w:t>
        </w:r>
        <w:r w:rsidR="006B6BA8">
          <w:rPr>
            <w:webHidden/>
          </w:rPr>
          <w:fldChar w:fldCharType="end"/>
        </w:r>
      </w:hyperlink>
    </w:p>
    <w:p w14:paraId="7B3B15CF" w14:textId="192B5D34" w:rsidR="006B6BA8" w:rsidRDefault="00000000" w:rsidP="00A1001A">
      <w:pPr>
        <w:pStyle w:val="TOC1"/>
        <w:spacing w:line="360" w:lineRule="auto"/>
        <w:rPr>
          <w:rFonts w:eastAsiaTheme="minorEastAsia"/>
          <w:color w:val="auto"/>
          <w:lang w:val="fr-FR" w:eastAsia="fr-FR"/>
        </w:rPr>
      </w:pPr>
      <w:hyperlink w:anchor="_Toc480449902" w:history="1">
        <w:r w:rsidR="006B6BA8" w:rsidRPr="001F3EC6">
          <w:rPr>
            <w:rStyle w:val="Hyperlink"/>
          </w:rPr>
          <w:t>3.</w:t>
        </w:r>
        <w:r w:rsidR="006B6BA8">
          <w:rPr>
            <w:rFonts w:eastAsiaTheme="minorEastAsia"/>
            <w:color w:val="auto"/>
            <w:lang w:val="fr-FR" w:eastAsia="fr-FR"/>
          </w:rPr>
          <w:tab/>
        </w:r>
        <w:r w:rsidR="006B6BA8" w:rsidRPr="001F3EC6">
          <w:rPr>
            <w:rStyle w:val="Hyperlink"/>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r w:rsidR="00A5352C">
          <w:rPr>
            <w:webHidden/>
          </w:rPr>
          <w:t>5</w:t>
        </w:r>
        <w:r w:rsidR="006B6BA8">
          <w:rPr>
            <w:webHidden/>
          </w:rPr>
          <w:fldChar w:fldCharType="end"/>
        </w:r>
      </w:hyperlink>
    </w:p>
    <w:p w14:paraId="24C0A7E7" w14:textId="26155166" w:rsidR="006B6BA8" w:rsidRDefault="00000000" w:rsidP="00A1001A">
      <w:pPr>
        <w:pStyle w:val="TOC1"/>
        <w:spacing w:line="360" w:lineRule="auto"/>
        <w:rPr>
          <w:rFonts w:eastAsiaTheme="minorEastAsia"/>
          <w:color w:val="auto"/>
          <w:lang w:val="fr-FR" w:eastAsia="fr-FR"/>
        </w:rPr>
      </w:pPr>
      <w:hyperlink w:anchor="_Toc480449903" w:history="1">
        <w:r w:rsidR="006B6BA8" w:rsidRPr="001F3EC6">
          <w:rPr>
            <w:rStyle w:val="Hyperlink"/>
          </w:rPr>
          <w:t>4.</w:t>
        </w:r>
        <w:r w:rsidR="006B6BA8">
          <w:rPr>
            <w:rFonts w:eastAsiaTheme="minorEastAsia"/>
            <w:color w:val="auto"/>
            <w:lang w:val="fr-FR" w:eastAsia="fr-FR"/>
          </w:rPr>
          <w:tab/>
        </w:r>
        <w:r w:rsidR="006B6BA8" w:rsidRPr="001F3EC6">
          <w:rPr>
            <w:rStyle w:val="Hyperlink"/>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r w:rsidR="00A5352C">
          <w:rPr>
            <w:webHidden/>
          </w:rPr>
          <w:t>5</w:t>
        </w:r>
        <w:r w:rsidR="006B6BA8">
          <w:rPr>
            <w:webHidden/>
          </w:rPr>
          <w:fldChar w:fldCharType="end"/>
        </w:r>
      </w:hyperlink>
    </w:p>
    <w:p w14:paraId="0DF60C95" w14:textId="32E082AB" w:rsidR="006B6BA8" w:rsidRDefault="00000000" w:rsidP="00A1001A">
      <w:pPr>
        <w:pStyle w:val="TOC1"/>
        <w:spacing w:line="360" w:lineRule="auto"/>
        <w:rPr>
          <w:rFonts w:eastAsiaTheme="minorEastAsia"/>
          <w:color w:val="auto"/>
          <w:lang w:val="fr-FR" w:eastAsia="fr-FR"/>
        </w:rPr>
      </w:pPr>
      <w:hyperlink w:anchor="_Toc480449904" w:history="1">
        <w:r w:rsidR="006B6BA8" w:rsidRPr="001F3EC6">
          <w:rPr>
            <w:rStyle w:val="Hyperlink"/>
          </w:rPr>
          <w:t>5.</w:t>
        </w:r>
        <w:r w:rsidR="006B6BA8">
          <w:rPr>
            <w:rFonts w:eastAsiaTheme="minorEastAsia"/>
            <w:color w:val="auto"/>
            <w:lang w:val="fr-FR" w:eastAsia="fr-FR"/>
          </w:rPr>
          <w:tab/>
        </w:r>
        <w:r w:rsidR="006B6BA8" w:rsidRPr="001F3EC6">
          <w:rPr>
            <w:rStyle w:val="Hyperlink"/>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r w:rsidR="00A5352C">
          <w:rPr>
            <w:webHidden/>
          </w:rPr>
          <w:t>6</w:t>
        </w:r>
        <w:r w:rsidR="006B6BA8">
          <w:rPr>
            <w:webHidden/>
          </w:rPr>
          <w:fldChar w:fldCharType="end"/>
        </w:r>
      </w:hyperlink>
    </w:p>
    <w:p w14:paraId="334D646E" w14:textId="5C36EEFF" w:rsidR="006B6BA8" w:rsidRDefault="00000000" w:rsidP="00A1001A">
      <w:pPr>
        <w:pStyle w:val="TOC1"/>
        <w:spacing w:line="360" w:lineRule="auto"/>
        <w:rPr>
          <w:rFonts w:eastAsiaTheme="minorEastAsia"/>
          <w:color w:val="auto"/>
          <w:lang w:val="fr-FR" w:eastAsia="fr-FR"/>
        </w:rPr>
      </w:pPr>
      <w:hyperlink w:anchor="_Toc480449905" w:history="1">
        <w:r w:rsidR="006B6BA8" w:rsidRPr="001F3EC6">
          <w:rPr>
            <w:rStyle w:val="Hyperlink"/>
          </w:rPr>
          <w:t>6.</w:t>
        </w:r>
        <w:r w:rsidR="006B6BA8">
          <w:rPr>
            <w:rFonts w:eastAsiaTheme="minorEastAsia"/>
            <w:color w:val="auto"/>
            <w:lang w:val="fr-FR" w:eastAsia="fr-FR"/>
          </w:rPr>
          <w:tab/>
        </w:r>
        <w:r w:rsidR="006B6BA8" w:rsidRPr="001F3EC6">
          <w:rPr>
            <w:rStyle w:val="Hyperlink"/>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r w:rsidR="00A5352C">
          <w:rPr>
            <w:webHidden/>
          </w:rPr>
          <w:t>8</w:t>
        </w:r>
        <w:r w:rsidR="006B6BA8">
          <w:rPr>
            <w:webHidden/>
          </w:rPr>
          <w:fldChar w:fldCharType="end"/>
        </w:r>
      </w:hyperlink>
    </w:p>
    <w:p w14:paraId="3B12A18F" w14:textId="1C077846" w:rsidR="006B6BA8" w:rsidRDefault="00000000" w:rsidP="00A1001A">
      <w:pPr>
        <w:pStyle w:val="TOC1"/>
        <w:spacing w:line="360" w:lineRule="auto"/>
        <w:rPr>
          <w:rFonts w:eastAsiaTheme="minorEastAsia"/>
          <w:color w:val="auto"/>
          <w:lang w:val="fr-FR" w:eastAsia="fr-FR"/>
        </w:rPr>
      </w:pPr>
      <w:hyperlink w:anchor="_Toc480449906" w:history="1">
        <w:r w:rsidR="006B6BA8" w:rsidRPr="001F3EC6">
          <w:rPr>
            <w:rStyle w:val="Hyperlink"/>
          </w:rPr>
          <w:t>7.</w:t>
        </w:r>
        <w:r w:rsidR="006B6BA8">
          <w:rPr>
            <w:rFonts w:eastAsiaTheme="minorEastAsia"/>
            <w:color w:val="auto"/>
            <w:lang w:val="fr-FR" w:eastAsia="fr-FR"/>
          </w:rPr>
          <w:tab/>
        </w:r>
        <w:r w:rsidR="006B6BA8" w:rsidRPr="001F3EC6">
          <w:rPr>
            <w:rStyle w:val="Hyperlink"/>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r w:rsidR="00A5352C">
          <w:rPr>
            <w:webHidden/>
          </w:rPr>
          <w:t>8</w:t>
        </w:r>
        <w:r w:rsidR="006B6BA8">
          <w:rPr>
            <w:webHidden/>
          </w:rPr>
          <w:fldChar w:fldCharType="end"/>
        </w:r>
      </w:hyperlink>
    </w:p>
    <w:p w14:paraId="54CCBD5F" w14:textId="7333C6CD" w:rsidR="006B6BA8" w:rsidRDefault="00000000" w:rsidP="00A1001A">
      <w:pPr>
        <w:pStyle w:val="TOC1"/>
        <w:spacing w:line="360" w:lineRule="auto"/>
        <w:rPr>
          <w:rFonts w:eastAsiaTheme="minorEastAsia"/>
          <w:color w:val="auto"/>
          <w:lang w:val="fr-FR" w:eastAsia="fr-FR"/>
        </w:rPr>
      </w:pPr>
      <w:hyperlink w:anchor="_Toc480449907" w:history="1">
        <w:r w:rsidR="006B6BA8" w:rsidRPr="001F3EC6">
          <w:rPr>
            <w:rStyle w:val="Hyperlink"/>
          </w:rPr>
          <w:t>8.</w:t>
        </w:r>
        <w:r w:rsidR="006B6BA8">
          <w:rPr>
            <w:rFonts w:eastAsiaTheme="minorEastAsia"/>
            <w:color w:val="auto"/>
            <w:lang w:val="fr-FR" w:eastAsia="fr-FR"/>
          </w:rPr>
          <w:tab/>
        </w:r>
        <w:r w:rsidR="006B6BA8" w:rsidRPr="001F3EC6">
          <w:rPr>
            <w:rStyle w:val="Hyperlink"/>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r w:rsidR="00A5352C">
          <w:rPr>
            <w:webHidden/>
          </w:rPr>
          <w:t>8</w:t>
        </w:r>
        <w:r w:rsidR="006B6BA8">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D84150">
          <w:headerReference w:type="even" r:id="rId20"/>
          <w:headerReference w:type="default" r:id="rId21"/>
          <w:footerReference w:type="default" r:id="rId22"/>
          <w:headerReference w:type="first" r:id="rId23"/>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Heading1"/>
        <w:tabs>
          <w:tab w:val="clear" w:pos="0"/>
        </w:tabs>
        <w:spacing w:before="0"/>
        <w:ind w:left="0" w:firstLine="0"/>
        <w:rPr>
          <w:caps w:val="0"/>
        </w:rPr>
      </w:pPr>
      <w:bookmarkStart w:id="0" w:name="_Toc480449900"/>
      <w:bookmarkStart w:id="1" w:name="_Toc432687596"/>
      <w:bookmarkStart w:id="2" w:name="_Toc464033443"/>
      <w:bookmarkStart w:id="3" w:name="_Toc464136438"/>
      <w:r w:rsidRPr="00DD3CD3">
        <w:rPr>
          <w:caps w:val="0"/>
        </w:rPr>
        <w:t>INTRODUCTION</w:t>
      </w:r>
      <w:bookmarkEnd w:id="0"/>
    </w:p>
    <w:p w14:paraId="721076F8" w14:textId="77777777" w:rsidR="00AA74D6" w:rsidRPr="00DD3CD3" w:rsidRDefault="00AA74D6" w:rsidP="00DD3CD3">
      <w:pPr>
        <w:pStyle w:val="Heading1separatationline"/>
      </w:pPr>
    </w:p>
    <w:p w14:paraId="784599B9" w14:textId="77777777" w:rsidR="00AA74D6" w:rsidRPr="006B6BA8" w:rsidRDefault="00AA74D6" w:rsidP="00A1001A">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21273503" w14:textId="6E0D4185" w:rsidR="00AA74D6" w:rsidRPr="006B6BA8" w:rsidRDefault="00AA74D6" w:rsidP="00A1001A">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967D7F">
        <w:t>v</w:t>
      </w:r>
      <w:r w:rsidRPr="006B6BA8">
        <w:t xml:space="preserve">essel </w:t>
      </w:r>
      <w:r w:rsidR="0019682C">
        <w:t>t</w:t>
      </w:r>
      <w:r w:rsidRPr="006B6BA8">
        <w:t xml:space="preserve">raffic </w:t>
      </w:r>
      <w:r w:rsidR="0019682C">
        <w:t>s</w:t>
      </w:r>
      <w:r w:rsidRPr="006B6BA8">
        <w:t xml:space="preserve">ervices. </w:t>
      </w:r>
    </w:p>
    <w:p w14:paraId="78296FA8" w14:textId="0743784D" w:rsidR="00AA74D6" w:rsidRPr="00536858" w:rsidRDefault="00B82617" w:rsidP="00A1001A">
      <w:pPr>
        <w:pStyle w:val="BodyText"/>
        <w:jc w:val="both"/>
      </w:pPr>
      <w:r>
        <w:t xml:space="preserve">IALA publishes </w:t>
      </w:r>
      <w:r w:rsidR="00273CF9">
        <w:t xml:space="preserve">non-mandatory </w:t>
      </w:r>
      <w:r w:rsidR="0019682C">
        <w:t>s</w:t>
      </w:r>
      <w:r w:rsidR="00AA74D6" w:rsidRPr="00536858">
        <w:t xml:space="preserve">tandards, </w:t>
      </w:r>
      <w:r w:rsidR="0019682C">
        <w:t>r</w:t>
      </w:r>
      <w:r w:rsidR="00AA74D6" w:rsidRPr="00536858">
        <w:t xml:space="preserve">ecommendations, and </w:t>
      </w:r>
      <w:r w:rsidR="0019682C">
        <w:t>g</w:t>
      </w:r>
      <w:r w:rsidR="00AA74D6" w:rsidRPr="00536858">
        <w:t>uidelines</w:t>
      </w:r>
      <w:r w:rsidR="00AA74D6">
        <w:t>,</w:t>
      </w:r>
      <w:r w:rsidR="00AA74D6" w:rsidRPr="00536858">
        <w:t xml:space="preserve"> defined as follows.</w:t>
      </w:r>
    </w:p>
    <w:tbl>
      <w:tblPr>
        <w:tblStyle w:val="MediumShading1"/>
        <w:tblW w:w="10211"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542"/>
        <w:gridCol w:w="7669"/>
      </w:tblGrid>
      <w:tr w:rsidR="00AA74D6" w:rsidRPr="007A2634" w14:paraId="14A01F13" w14:textId="77777777" w:rsidTr="00A92A2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5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8AD6961" w14:textId="77777777" w:rsidR="00AA74D6" w:rsidRPr="00536858" w:rsidRDefault="00AA74D6" w:rsidP="00A92A27">
            <w:pPr>
              <w:pStyle w:val="BodyText"/>
              <w:ind w:left="125"/>
            </w:pPr>
            <w:r w:rsidRPr="00536858">
              <w:t>Document</w:t>
            </w:r>
          </w:p>
        </w:tc>
        <w:tc>
          <w:tcPr>
            <w:tcW w:w="7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FB09710" w14:textId="77777777" w:rsidR="00AA74D6" w:rsidRPr="00536858" w:rsidRDefault="00AA74D6" w:rsidP="00A92A27">
            <w:pPr>
              <w:pStyle w:val="BodyText"/>
              <w:ind w:left="141"/>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A92A27">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5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DD4E2B5" w14:textId="426AC8B6" w:rsidR="00AA74D6" w:rsidRPr="00536858" w:rsidRDefault="00B9486E" w:rsidP="00A92A27">
            <w:pPr>
              <w:pStyle w:val="BodyText"/>
              <w:ind w:left="125"/>
            </w:pPr>
            <w:r>
              <w:t xml:space="preserve">IALA </w:t>
            </w:r>
            <w:r w:rsidR="0054720C">
              <w:t>s</w:t>
            </w:r>
            <w:r>
              <w:t>tandard</w:t>
            </w:r>
          </w:p>
        </w:tc>
        <w:tc>
          <w:tcPr>
            <w:tcW w:w="7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B0A2C8B" w14:textId="3A20FC60" w:rsidR="00AA74D6" w:rsidRPr="00536858" w:rsidRDefault="00B9486E" w:rsidP="00A92A27">
            <w:pPr>
              <w:pStyle w:val="BodyText"/>
              <w:ind w:left="141"/>
              <w:cnfStyle w:val="000000010000" w:firstRow="0" w:lastRow="0" w:firstColumn="0" w:lastColumn="0" w:oddVBand="0" w:evenVBand="0" w:oddHBand="0" w:evenHBand="1" w:firstRowFirstColumn="0" w:firstRowLastColumn="0" w:lastRowFirstColumn="0" w:lastRowLastColumn="0"/>
            </w:pPr>
            <w:r>
              <w:t xml:space="preserve">An IALA </w:t>
            </w:r>
            <w:r w:rsidR="0054720C">
              <w:t>s</w:t>
            </w:r>
            <w:r>
              <w:t>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 xml:space="preserve">all coastal </w:t>
            </w:r>
            <w:r w:rsidR="0054720C">
              <w:t>S</w:t>
            </w:r>
            <w:r>
              <w:t>tates will harmoni</w:t>
            </w:r>
            <w:r w:rsidR="0054720C">
              <w:t>z</w:t>
            </w:r>
            <w:r w:rsidR="0036232A">
              <w:t>e Marine A</w:t>
            </w:r>
            <w:r w:rsidR="00AA74D6" w:rsidRPr="00536858">
              <w:t>ids</w:t>
            </w:r>
            <w:r w:rsidR="0036232A">
              <w:t xml:space="preserve"> to N</w:t>
            </w:r>
            <w:r w:rsidR="00AA74D6" w:rsidRPr="00536858">
              <w:t>avigation world</w:t>
            </w:r>
            <w:r w:rsidR="0054720C">
              <w:t>-</w:t>
            </w:r>
            <w:r w:rsidR="00AA74D6" w:rsidRPr="00536858">
              <w:t>wide. IALA standards cover technology and services and are non-mandatory.</w:t>
            </w:r>
          </w:p>
        </w:tc>
      </w:tr>
      <w:tr w:rsidR="00AA74D6" w:rsidRPr="00A6461C" w14:paraId="0FA89BAC" w14:textId="77777777" w:rsidTr="00A92A2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5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934E4CF" w14:textId="1E7ED1DC" w:rsidR="00AA74D6" w:rsidRPr="00536858" w:rsidRDefault="00B9486E" w:rsidP="00A92A27">
            <w:pPr>
              <w:pStyle w:val="BodyText"/>
              <w:ind w:left="125"/>
            </w:pPr>
            <w:r>
              <w:t xml:space="preserve">IALA </w:t>
            </w:r>
            <w:r w:rsidR="0054720C">
              <w:t>r</w:t>
            </w:r>
            <w:r>
              <w:t>ecommendation</w:t>
            </w:r>
          </w:p>
        </w:tc>
        <w:tc>
          <w:tcPr>
            <w:tcW w:w="7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D3AB117" w14:textId="10A957EB" w:rsidR="00AA74D6" w:rsidRPr="00536858" w:rsidRDefault="00B82617" w:rsidP="00A92A27">
            <w:pPr>
              <w:pStyle w:val="BodyText"/>
              <w:ind w:left="141"/>
              <w:cnfStyle w:val="000000100000" w:firstRow="0" w:lastRow="0" w:firstColumn="0" w:lastColumn="0" w:oddVBand="0" w:evenVBand="0" w:oddHBand="1" w:evenHBand="0" w:firstRowFirstColumn="0" w:firstRowLastColumn="0" w:lastRowFirstColumn="0" w:lastRowLastColumn="0"/>
            </w:pPr>
            <w:r>
              <w:t xml:space="preserve">An </w:t>
            </w:r>
            <w:r w:rsidR="00F923FA">
              <w:t xml:space="preserve">IALA </w:t>
            </w:r>
            <w:r w:rsidR="0054720C">
              <w:t>r</w:t>
            </w:r>
            <w:r w:rsidR="00F923FA">
              <w:t>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w:t>
            </w:r>
            <w:r w:rsidR="0054720C">
              <w:t>r</w:t>
            </w:r>
            <w:r w:rsidR="00AA74D6" w:rsidRPr="00B82617">
              <w:t>ecommendation</w:t>
            </w:r>
            <w:r w:rsidR="00AA74D6" w:rsidRPr="00536858">
              <w:t xml:space="preserve">, and may be referenced, in full or in part, in an IALA </w:t>
            </w:r>
            <w:r w:rsidR="0054720C">
              <w:t>s</w:t>
            </w:r>
            <w:r w:rsidR="00AA74D6" w:rsidRPr="00536858">
              <w:t>tandard.</w:t>
            </w:r>
          </w:p>
        </w:tc>
      </w:tr>
      <w:tr w:rsidR="00AA74D6" w:rsidRPr="00A6461C" w14:paraId="6533A044" w14:textId="77777777" w:rsidTr="00A92A27">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5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268C091" w14:textId="4B9E871F" w:rsidR="00AA74D6" w:rsidRPr="00536858" w:rsidRDefault="00B9486E" w:rsidP="00A92A27">
            <w:pPr>
              <w:pStyle w:val="BodyText"/>
              <w:ind w:left="125"/>
            </w:pPr>
            <w:r>
              <w:t xml:space="preserve">IALA </w:t>
            </w:r>
            <w:r w:rsidR="0054720C">
              <w:t>g</w:t>
            </w:r>
            <w:r>
              <w:t>uideline</w:t>
            </w:r>
          </w:p>
        </w:tc>
        <w:tc>
          <w:tcPr>
            <w:tcW w:w="7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B06587" w14:textId="2AB0E165" w:rsidR="00AA74D6" w:rsidRPr="00536858" w:rsidRDefault="00F923FA" w:rsidP="00A92A27">
            <w:pPr>
              <w:pStyle w:val="BodyText"/>
              <w:ind w:left="141"/>
              <w:cnfStyle w:val="000000010000" w:firstRow="0" w:lastRow="0" w:firstColumn="0" w:lastColumn="0" w:oddVBand="0" w:evenVBand="0" w:oddHBand="0" w:evenHBand="1" w:firstRowFirstColumn="0" w:firstRowLastColumn="0" w:lastRowFirstColumn="0" w:lastRowLastColumn="0"/>
            </w:pPr>
            <w:r>
              <w:t xml:space="preserve">An IALA </w:t>
            </w:r>
            <w:r w:rsidR="00F970DB">
              <w:t>g</w:t>
            </w:r>
            <w:r>
              <w:t>uideline</w:t>
            </w:r>
            <w:r w:rsidR="00AA74D6" w:rsidRPr="00536858">
              <w:t xml:space="preserve"> describe</w:t>
            </w:r>
            <w:r>
              <w:t>s</w:t>
            </w:r>
            <w:r w:rsidR="00AA74D6" w:rsidRPr="00536858">
              <w:t xml:space="preserve"> how to implement practices normally specified in a </w:t>
            </w:r>
            <w:r w:rsidR="00F970DB">
              <w:t>r</w:t>
            </w:r>
            <w:r w:rsidR="00AA74D6" w:rsidRPr="00536858">
              <w:t>ecommendation.</w:t>
            </w:r>
          </w:p>
        </w:tc>
      </w:tr>
    </w:tbl>
    <w:p w14:paraId="089841B3" w14:textId="77777777" w:rsidR="00AA74D6" w:rsidRPr="00536858" w:rsidRDefault="00AA74D6" w:rsidP="00AA74D6">
      <w:pPr>
        <w:pStyle w:val="BodyText"/>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80449901"/>
      <w:bookmarkEnd w:id="1"/>
      <w:bookmarkEnd w:id="2"/>
      <w:bookmarkEnd w:id="3"/>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70C904E4" w14:textId="528A83AD" w:rsidR="00D15397" w:rsidRPr="00A92A27" w:rsidRDefault="00191E93" w:rsidP="001F62E2">
      <w:pPr>
        <w:pStyle w:val="BodyText"/>
        <w:jc w:val="both"/>
      </w:pPr>
      <w:r w:rsidRPr="00A92A27">
        <w:t xml:space="preserve">In accordance with </w:t>
      </w:r>
      <w:r w:rsidR="00F970DB">
        <w:t>a</w:t>
      </w:r>
      <w:r w:rsidRPr="00A92A27">
        <w:t>rticles 2 and 3 of its Constitution, and its Strategic Vision, IALA formulates and publishes standards to achieve the safe, economic and efficient movement of vessels, through improvement and harmoni</w:t>
      </w:r>
      <w:r w:rsidR="00F970DB">
        <w:t>z</w:t>
      </w:r>
      <w:r w:rsidRPr="00A92A27">
        <w:t xml:space="preserve">ation of </w:t>
      </w:r>
      <w:r w:rsidR="00F970DB">
        <w:t>Marine A</w:t>
      </w:r>
      <w:r w:rsidRPr="00A92A27">
        <w:t xml:space="preserve">ids to </w:t>
      </w:r>
      <w:r w:rsidR="00F970DB">
        <w:t>N</w:t>
      </w:r>
      <w:r w:rsidRPr="00A92A27">
        <w:t>avigation world-wide.</w:t>
      </w:r>
    </w:p>
    <w:p w14:paraId="490F440A" w14:textId="77777777" w:rsidR="00BB47FA" w:rsidRPr="00A92A27" w:rsidRDefault="00BB47FA" w:rsidP="00A92A27">
      <w:pPr>
        <w:pStyle w:val="BodyText"/>
        <w:jc w:val="both"/>
      </w:pPr>
      <w:r w:rsidRPr="00A92A27">
        <w:t>This Standard is suitable for direct citation by States, and use for that purpose is encouraged</w:t>
      </w:r>
      <w:r w:rsidRPr="001F62E2">
        <w:t>.</w:t>
      </w:r>
    </w:p>
    <w:p w14:paraId="1E77EAB9" w14:textId="77777777" w:rsidR="0043053C" w:rsidRPr="004259CB" w:rsidRDefault="0043053C"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80449902"/>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1017BDC2" w:rsidR="004259CB" w:rsidRDefault="004259CB" w:rsidP="004259CB">
      <w:pPr>
        <w:pStyle w:val="BodyText"/>
      </w:pPr>
      <w:r w:rsidRPr="004259CB">
        <w:t xml:space="preserve">This Standard is suitable for implementation by all </w:t>
      </w:r>
      <w:r w:rsidR="00CC53D4">
        <w:t>Marine Aids to Navigation</w:t>
      </w:r>
      <w:r w:rsidRPr="004259CB">
        <w:t xml:space="preserve"> authorities.</w:t>
      </w:r>
    </w:p>
    <w:p w14:paraId="1EC01538" w14:textId="77777777" w:rsidR="0043053C" w:rsidRPr="004259CB" w:rsidRDefault="0043053C"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80449903"/>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42E0DDA8" w:rsidR="004259CB" w:rsidRPr="004259CB" w:rsidRDefault="004259CB" w:rsidP="00A1001A">
      <w:pPr>
        <w:pStyle w:val="BodyText"/>
        <w:jc w:val="both"/>
      </w:pPr>
      <w:r w:rsidRPr="004259CB">
        <w:t xml:space="preserve">IALA </w:t>
      </w:r>
      <w:r w:rsidR="004E48ED">
        <w:t>s</w:t>
      </w:r>
      <w:r w:rsidRPr="004259CB">
        <w:t xml:space="preserve">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A1001A">
      <w:pPr>
        <w:pStyle w:val="BodyText"/>
        <w:jc w:val="both"/>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A1001A">
      <w:pPr>
        <w:pStyle w:val="BodyText"/>
        <w:jc w:val="both"/>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D2EFA2" w:rsidR="004259CB" w:rsidRDefault="004259CB" w:rsidP="00A1001A">
      <w:pPr>
        <w:pStyle w:val="BodyText"/>
        <w:jc w:val="both"/>
      </w:pPr>
      <w:r w:rsidRPr="004259CB">
        <w:t xml:space="preserve">This Standard references </w:t>
      </w:r>
      <w:r w:rsidR="00362536">
        <w:t>n</w:t>
      </w:r>
      <w:r w:rsidRPr="004259CB">
        <w:t xml:space="preserve">ormative and </w:t>
      </w:r>
      <w:r w:rsidR="00362536">
        <w:t>i</w:t>
      </w:r>
      <w:r w:rsidRPr="004259CB">
        <w:t xml:space="preserve">nformative provisions, detailed in the listed IALA </w:t>
      </w:r>
      <w:r w:rsidR="00605E8D">
        <w:t>r</w:t>
      </w:r>
      <w:r w:rsidRPr="004259CB">
        <w:t>ecommendations, covering the following scope</w:t>
      </w:r>
      <w:r w:rsidR="00605E8D">
        <w:t>:</w:t>
      </w:r>
    </w:p>
    <w:p w14:paraId="45239B2C" w14:textId="2497AABB" w:rsidR="004259CB" w:rsidRPr="004259CB" w:rsidRDefault="004259CB" w:rsidP="00A1001A">
      <w:pPr>
        <w:pStyle w:val="Bullet1"/>
        <w:numPr>
          <w:ilvl w:val="1"/>
          <w:numId w:val="37"/>
        </w:numPr>
      </w:pPr>
      <w:r w:rsidRPr="004259CB">
        <w:t>Obligations and regulatory compliance</w:t>
      </w:r>
    </w:p>
    <w:p w14:paraId="0204C70C" w14:textId="548D8EEF" w:rsidR="004259CB" w:rsidRPr="004259CB" w:rsidRDefault="00AE7FC4" w:rsidP="00A1001A">
      <w:pPr>
        <w:pStyle w:val="Bullet1"/>
        <w:numPr>
          <w:ilvl w:val="1"/>
          <w:numId w:val="37"/>
        </w:numPr>
      </w:pPr>
      <w:del w:id="16" w:author="Minsu Jeon" w:date="2022-05-04T17:40:00Z">
        <w:r w:rsidDel="008B2D7A">
          <w:delText xml:space="preserve">Marine </w:delText>
        </w:r>
      </w:del>
      <w:r>
        <w:t>Aids to N</w:t>
      </w:r>
      <w:r w:rsidR="004259CB" w:rsidRPr="004259CB">
        <w:t xml:space="preserve">avigation planning </w:t>
      </w:r>
    </w:p>
    <w:p w14:paraId="0C54C598" w14:textId="250AB856" w:rsidR="004259CB" w:rsidRPr="004259CB" w:rsidDel="00EF0288" w:rsidRDefault="004259CB" w:rsidP="00A1001A">
      <w:pPr>
        <w:pStyle w:val="Bullet1"/>
        <w:numPr>
          <w:ilvl w:val="1"/>
          <w:numId w:val="37"/>
        </w:numPr>
        <w:rPr>
          <w:del w:id="17" w:author="Minsu Jeon" w:date="2022-05-04T17:37:00Z"/>
        </w:rPr>
      </w:pPr>
      <w:del w:id="18" w:author="Minsu Jeon" w:date="2022-05-04T17:37:00Z">
        <w:r w:rsidRPr="004259CB" w:rsidDel="00EF0288">
          <w:lastRenderedPageBreak/>
          <w:delText>Virtual marking</w:delText>
        </w:r>
      </w:del>
    </w:p>
    <w:p w14:paraId="2B2D0E79" w14:textId="3A2E1D57" w:rsidR="004259CB" w:rsidRPr="004259CB" w:rsidRDefault="0015314F" w:rsidP="00A1001A">
      <w:pPr>
        <w:pStyle w:val="Bullet1"/>
        <w:numPr>
          <w:ilvl w:val="1"/>
          <w:numId w:val="37"/>
        </w:numPr>
      </w:pPr>
      <w:r>
        <w:t>Levels of service</w:t>
      </w:r>
      <w:r w:rsidR="002D41D0">
        <w:t xml:space="preserve"> (objectives, availability</w:t>
      </w:r>
      <w:r w:rsidR="002323A9">
        <w:t xml:space="preserve"> and categories)</w:t>
      </w:r>
    </w:p>
    <w:p w14:paraId="7A90EF8B" w14:textId="23D4244A" w:rsidR="004259CB" w:rsidRPr="004259CB" w:rsidRDefault="004259CB" w:rsidP="00A1001A">
      <w:pPr>
        <w:pStyle w:val="Bullet1"/>
        <w:numPr>
          <w:ilvl w:val="1"/>
          <w:numId w:val="37"/>
        </w:numPr>
      </w:pPr>
      <w:r w:rsidRPr="004259CB">
        <w:t>Risk management</w:t>
      </w:r>
    </w:p>
    <w:p w14:paraId="0597A8CD" w14:textId="695EE001" w:rsidR="004259CB" w:rsidRDefault="0015314F" w:rsidP="00F07A6F">
      <w:pPr>
        <w:pStyle w:val="Bullet1"/>
        <w:numPr>
          <w:ilvl w:val="1"/>
          <w:numId w:val="37"/>
        </w:numPr>
      </w:pPr>
      <w:r>
        <w:t>Quality m</w:t>
      </w:r>
      <w:r w:rsidR="004259CB" w:rsidRPr="004259CB">
        <w:t>anagement</w:t>
      </w:r>
    </w:p>
    <w:p w14:paraId="2A3BF73D" w14:textId="77777777" w:rsidR="0043053C" w:rsidRPr="00BE0675" w:rsidRDefault="0043053C" w:rsidP="00A1001A">
      <w:pPr>
        <w:pStyle w:val="Bullet1"/>
        <w:numPr>
          <w:ilvl w:val="0"/>
          <w:numId w:val="0"/>
        </w:numPr>
        <w:ind w:left="360"/>
      </w:pPr>
    </w:p>
    <w:p w14:paraId="26337B12" w14:textId="2C89075D" w:rsidR="004259CB" w:rsidRPr="004259CB" w:rsidRDefault="004259CB" w:rsidP="004259CB">
      <w:pPr>
        <w:pStyle w:val="Heading1"/>
        <w:tabs>
          <w:tab w:val="clear" w:pos="0"/>
        </w:tabs>
        <w:spacing w:before="0"/>
        <w:ind w:left="0" w:firstLine="0"/>
        <w:rPr>
          <w:caps w:val="0"/>
        </w:rPr>
      </w:pPr>
      <w:bookmarkStart w:id="19" w:name="_Toc455587604"/>
      <w:bookmarkStart w:id="20" w:name="_Toc455589136"/>
      <w:bookmarkStart w:id="21" w:name="_Toc432687599"/>
      <w:bookmarkStart w:id="22" w:name="_Toc464033447"/>
      <w:bookmarkStart w:id="23" w:name="_Toc464136442"/>
      <w:bookmarkStart w:id="24" w:name="_Toc480449904"/>
      <w:bookmarkEnd w:id="19"/>
      <w:bookmarkEnd w:id="20"/>
      <w:r w:rsidRPr="004259CB">
        <w:rPr>
          <w:caps w:val="0"/>
        </w:rPr>
        <w:t>REFERENCED DOCUMENT</w:t>
      </w:r>
      <w:r w:rsidR="00757F9E" w:rsidRPr="004259CB">
        <w:rPr>
          <w:caps w:val="0"/>
        </w:rPr>
        <w:t>S</w:t>
      </w:r>
      <w:bookmarkEnd w:id="21"/>
      <w:bookmarkEnd w:id="22"/>
      <w:bookmarkEnd w:id="23"/>
      <w:bookmarkEnd w:id="24"/>
    </w:p>
    <w:p w14:paraId="200516AA" w14:textId="77777777" w:rsidR="004259CB" w:rsidRPr="004259CB" w:rsidRDefault="004259CB" w:rsidP="004259CB">
      <w:pPr>
        <w:pStyle w:val="Sparationtitre1"/>
        <w:rPr>
          <w:lang w:val="en-GB"/>
        </w:rPr>
      </w:pPr>
    </w:p>
    <w:p w14:paraId="7E434947" w14:textId="1DF4E205" w:rsidR="004259CB" w:rsidRPr="004259CB" w:rsidRDefault="004259CB" w:rsidP="00A1001A">
      <w:pPr>
        <w:pStyle w:val="Textedesaisie"/>
        <w:jc w:val="both"/>
        <w:rPr>
          <w:lang w:val="en-GB"/>
        </w:rPr>
      </w:pPr>
      <w:r w:rsidRPr="004259CB">
        <w:rPr>
          <w:lang w:val="en-GB"/>
        </w:rPr>
        <w:t xml:space="preserve">In this Standard, any reference to a </w:t>
      </w:r>
      <w:r w:rsidR="00605E8D">
        <w:rPr>
          <w:lang w:val="en-GB"/>
        </w:rPr>
        <w:t>r</w:t>
      </w:r>
      <w:r w:rsidRPr="004259CB">
        <w:rPr>
          <w:lang w:val="en-GB"/>
        </w:rPr>
        <w:t xml:space="preserve">ecommendation is to the most recent version approved by the IALA Council. </w:t>
      </w:r>
    </w:p>
    <w:p w14:paraId="765F1A9B" w14:textId="77777777" w:rsidR="004259CB" w:rsidRPr="004259CB" w:rsidRDefault="004259CB" w:rsidP="00A1001A">
      <w:pPr>
        <w:pStyle w:val="Textedesaisie"/>
        <w:jc w:val="both"/>
        <w:rPr>
          <w:lang w:val="en-GB"/>
        </w:rPr>
      </w:pPr>
    </w:p>
    <w:p w14:paraId="4962186A" w14:textId="568F95C2" w:rsidR="005B7365" w:rsidRPr="004259CB" w:rsidRDefault="005B7365" w:rsidP="00A1001A">
      <w:pPr>
        <w:pStyle w:val="BodyText"/>
        <w:jc w:val="both"/>
      </w:pPr>
      <w:bookmarkStart w:id="25" w:name="_Toc455589139"/>
      <w:bookmarkEnd w:id="25"/>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5D71194D" w:rsidR="004259CB" w:rsidRPr="004259CB" w:rsidRDefault="004259CB" w:rsidP="00A1001A">
      <w:pPr>
        <w:pStyle w:val="Textedesaisie"/>
        <w:jc w:val="both"/>
        <w:rPr>
          <w:lang w:val="en-GB"/>
        </w:rPr>
      </w:pPr>
      <w:r w:rsidRPr="004259CB">
        <w:rPr>
          <w:lang w:val="en-GB"/>
        </w:rPr>
        <w:t xml:space="preserve">The following </w:t>
      </w:r>
      <w:r w:rsidR="00605E8D" w:rsidRPr="001665A4">
        <w:rPr>
          <w:lang w:val="en-GB"/>
        </w:rPr>
        <w:t>r</w:t>
      </w:r>
      <w:r w:rsidRPr="001665A4">
        <w:rPr>
          <w:lang w:val="en-GB"/>
        </w:rPr>
        <w:t xml:space="preserve">ecommendations are </w:t>
      </w:r>
      <w:r w:rsidR="00362536" w:rsidRPr="001665A4">
        <w:rPr>
          <w:lang w:val="en-GB"/>
        </w:rPr>
        <w:t>n</w:t>
      </w:r>
      <w:r w:rsidRPr="001665A4">
        <w:rPr>
          <w:lang w:val="en-GB"/>
        </w:rPr>
        <w:t>ormative provisions, and shall be observed if</w:t>
      </w:r>
      <w:r w:rsidRPr="004259CB">
        <w:rPr>
          <w:lang w:val="en-GB"/>
        </w:rPr>
        <w:t xml:space="preserve">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A92A27" w:rsidRPr="004259CB" w14:paraId="33B31986" w14:textId="77777777" w:rsidTr="00224C1D">
        <w:trPr>
          <w:trHeight w:val="777"/>
          <w:jc w:val="center"/>
        </w:trPr>
        <w:tc>
          <w:tcPr>
            <w:tcW w:w="2526" w:type="dxa"/>
          </w:tcPr>
          <w:p w14:paraId="3B9E8D26" w14:textId="1ADDFCFB" w:rsidR="00A92A27" w:rsidRPr="004259CB" w:rsidRDefault="00A92A27" w:rsidP="00BA0EEF">
            <w:pPr>
              <w:spacing w:before="120" w:after="120"/>
              <w:rPr>
                <w:b/>
                <w:sz w:val="22"/>
                <w:lang w:val="en-GB"/>
              </w:rPr>
            </w:pPr>
            <w:r>
              <w:rPr>
                <w:b/>
                <w:sz w:val="22"/>
                <w:lang w:val="en-GB"/>
              </w:rPr>
              <w:t xml:space="preserve">S1010.1 </w:t>
            </w:r>
            <w:r w:rsidRPr="004259CB">
              <w:rPr>
                <w:b/>
                <w:sz w:val="22"/>
                <w:lang w:val="en-GB"/>
              </w:rPr>
              <w:t>Obligations and regulatory compliance</w:t>
            </w:r>
          </w:p>
        </w:tc>
        <w:tc>
          <w:tcPr>
            <w:tcW w:w="1781" w:type="dxa"/>
          </w:tcPr>
          <w:p w14:paraId="4C99C8B0" w14:textId="49FBEA9B" w:rsidR="00A92A27" w:rsidRPr="004259CB" w:rsidRDefault="00A92A27" w:rsidP="00BA0EEF">
            <w:pPr>
              <w:spacing w:before="120" w:after="120"/>
              <w:rPr>
                <w:sz w:val="22"/>
                <w:lang w:val="en-GB"/>
              </w:rPr>
            </w:pPr>
            <w:r>
              <w:rPr>
                <w:sz w:val="22"/>
                <w:lang w:val="en-GB"/>
              </w:rPr>
              <w:t>R1021</w:t>
            </w:r>
          </w:p>
        </w:tc>
        <w:tc>
          <w:tcPr>
            <w:tcW w:w="5440" w:type="dxa"/>
          </w:tcPr>
          <w:p w14:paraId="42B4F8A1" w14:textId="17389887" w:rsidR="00A92A27" w:rsidRPr="004259CB" w:rsidRDefault="00A92A27" w:rsidP="00BA0EEF">
            <w:pPr>
              <w:spacing w:before="120" w:after="120"/>
              <w:rPr>
                <w:sz w:val="22"/>
                <w:lang w:val="en-GB"/>
              </w:rPr>
            </w:pPr>
            <w:r>
              <w:rPr>
                <w:sz w:val="22"/>
                <w:lang w:val="en-GB"/>
              </w:rPr>
              <w:t>Marine Aids to Navigation awareness for mariners</w:t>
            </w:r>
          </w:p>
        </w:tc>
      </w:tr>
      <w:tr w:rsidR="00B02625" w:rsidRPr="004259CB" w14:paraId="7F909ABF" w14:textId="77777777" w:rsidTr="00B02625">
        <w:trPr>
          <w:trHeight w:val="189"/>
          <w:jc w:val="center"/>
        </w:trPr>
        <w:tc>
          <w:tcPr>
            <w:tcW w:w="2526" w:type="dxa"/>
            <w:vMerge w:val="restart"/>
          </w:tcPr>
          <w:p w14:paraId="19511DAF" w14:textId="258D28A7" w:rsidR="00B02625" w:rsidRPr="004259CB" w:rsidRDefault="00273CF9" w:rsidP="00BA0EEF">
            <w:pPr>
              <w:spacing w:before="120" w:after="120"/>
              <w:rPr>
                <w:b/>
                <w:sz w:val="22"/>
                <w:lang w:val="en-GB"/>
              </w:rPr>
            </w:pPr>
            <w:r>
              <w:rPr>
                <w:b/>
                <w:sz w:val="22"/>
                <w:lang w:val="en-GB"/>
              </w:rPr>
              <w:t>S1010</w:t>
            </w:r>
            <w:r w:rsidR="00A05373">
              <w:rPr>
                <w:b/>
                <w:sz w:val="22"/>
                <w:lang w:val="en-GB"/>
              </w:rPr>
              <w:t xml:space="preserve">.2 </w:t>
            </w:r>
            <w:r w:rsidR="00B02625" w:rsidRPr="004259CB">
              <w:rPr>
                <w:b/>
                <w:sz w:val="22"/>
                <w:lang w:val="en-GB"/>
              </w:rPr>
              <w:t xml:space="preserve">Aids to </w:t>
            </w:r>
            <w:r w:rsidR="009D2D95">
              <w:rPr>
                <w:b/>
                <w:sz w:val="22"/>
                <w:lang w:val="en-GB"/>
              </w:rPr>
              <w:t>n</w:t>
            </w:r>
            <w:r w:rsidR="00B02625" w:rsidRPr="004259CB">
              <w:rPr>
                <w:b/>
                <w:sz w:val="22"/>
                <w:lang w:val="en-GB"/>
              </w:rPr>
              <w:t>avigation planning</w:t>
            </w:r>
          </w:p>
        </w:tc>
        <w:tc>
          <w:tcPr>
            <w:tcW w:w="1781" w:type="dxa"/>
          </w:tcPr>
          <w:p w14:paraId="57EC717A" w14:textId="304EB55D" w:rsidR="00B02625" w:rsidRPr="004259CB" w:rsidRDefault="00B02625" w:rsidP="00BA0EEF">
            <w:pPr>
              <w:spacing w:before="120" w:after="120"/>
              <w:rPr>
                <w:sz w:val="22"/>
                <w:lang w:val="en-GB"/>
              </w:rPr>
            </w:pPr>
            <w:r w:rsidRPr="00DD3CD3">
              <w:rPr>
                <w:sz w:val="22"/>
                <w:lang w:val="en-GB"/>
              </w:rPr>
              <w:t>R1001</w:t>
            </w:r>
          </w:p>
        </w:tc>
        <w:tc>
          <w:tcPr>
            <w:tcW w:w="5440" w:type="dxa"/>
          </w:tcPr>
          <w:p w14:paraId="24CA4A49" w14:textId="586AD683" w:rsidR="00B02625" w:rsidRPr="004259CB" w:rsidRDefault="00B02625" w:rsidP="00BA0EEF">
            <w:pPr>
              <w:spacing w:before="120" w:after="120"/>
              <w:rPr>
                <w:sz w:val="22"/>
                <w:lang w:val="en-GB"/>
              </w:rPr>
            </w:pPr>
            <w:r>
              <w:rPr>
                <w:sz w:val="22"/>
                <w:lang w:val="en-GB"/>
              </w:rPr>
              <w:t xml:space="preserve">IALA Maritime Buoyage System </w:t>
            </w:r>
            <w:del w:id="26" w:author="Committees" w:date="2022-05-04T17:16:00Z">
              <w:r w:rsidDel="00E23CBB">
                <w:rPr>
                  <w:sz w:val="22"/>
                  <w:lang w:val="en-GB"/>
                </w:rPr>
                <w:delText xml:space="preserve">and other Marine Aids to Navigation </w:delText>
              </w:r>
            </w:del>
          </w:p>
        </w:tc>
      </w:tr>
      <w:tr w:rsidR="00B02625" w:rsidRPr="004259CB" w14:paraId="7D2568A7" w14:textId="77777777" w:rsidTr="00DD3CD3">
        <w:trPr>
          <w:trHeight w:val="189"/>
          <w:jc w:val="center"/>
        </w:trPr>
        <w:tc>
          <w:tcPr>
            <w:tcW w:w="2526" w:type="dxa"/>
            <w:vMerge/>
          </w:tcPr>
          <w:p w14:paraId="78402D49" w14:textId="77777777" w:rsidR="00B02625" w:rsidRPr="004259CB" w:rsidRDefault="00B02625" w:rsidP="00BA0EEF">
            <w:pPr>
              <w:spacing w:before="120" w:after="120"/>
              <w:rPr>
                <w:b/>
                <w:sz w:val="22"/>
                <w:lang w:val="en-GB"/>
              </w:rPr>
            </w:pPr>
          </w:p>
        </w:tc>
        <w:tc>
          <w:tcPr>
            <w:tcW w:w="1781" w:type="dxa"/>
          </w:tcPr>
          <w:p w14:paraId="51164946" w14:textId="726A912A" w:rsidR="00B02625" w:rsidRDefault="006745BF" w:rsidP="00857D03">
            <w:pPr>
              <w:spacing w:before="120" w:after="120"/>
              <w:rPr>
                <w:sz w:val="22"/>
                <w:lang w:val="en-GB"/>
              </w:rPr>
            </w:pPr>
            <w:r>
              <w:rPr>
                <w:sz w:val="22"/>
                <w:lang w:val="en-GB"/>
              </w:rPr>
              <w:t>R0</w:t>
            </w:r>
            <w:r w:rsidR="00B02625" w:rsidRPr="004259CB">
              <w:rPr>
                <w:sz w:val="22"/>
                <w:lang w:val="en-GB"/>
              </w:rPr>
              <w:t>111</w:t>
            </w:r>
          </w:p>
        </w:tc>
        <w:tc>
          <w:tcPr>
            <w:tcW w:w="5440" w:type="dxa"/>
          </w:tcPr>
          <w:p w14:paraId="5F05D0BA" w14:textId="12E7949B" w:rsidR="00B02625" w:rsidRPr="004259CB" w:rsidRDefault="00B02625" w:rsidP="00BA0EEF">
            <w:pPr>
              <w:spacing w:before="120" w:after="120"/>
              <w:rPr>
                <w:sz w:val="22"/>
                <w:lang w:val="en-GB"/>
              </w:rPr>
            </w:pPr>
            <w:r w:rsidRPr="004259CB">
              <w:rPr>
                <w:sz w:val="22"/>
                <w:lang w:val="en-GB"/>
              </w:rPr>
              <w:t>Port Traffic Signals</w:t>
            </w:r>
          </w:p>
        </w:tc>
      </w:tr>
      <w:tr w:rsidR="00B02625" w:rsidRPr="004259CB" w14:paraId="2CEAC023" w14:textId="77777777" w:rsidTr="00DD3CD3">
        <w:trPr>
          <w:jc w:val="center"/>
        </w:trPr>
        <w:tc>
          <w:tcPr>
            <w:tcW w:w="2526" w:type="dxa"/>
            <w:vMerge/>
          </w:tcPr>
          <w:p w14:paraId="698D957C" w14:textId="77777777" w:rsidR="00B02625" w:rsidRPr="004259CB" w:rsidRDefault="00B02625" w:rsidP="00BA0EEF">
            <w:pPr>
              <w:spacing w:before="120" w:after="120"/>
              <w:rPr>
                <w:b/>
                <w:sz w:val="22"/>
                <w:lang w:val="en-GB"/>
              </w:rPr>
            </w:pPr>
          </w:p>
        </w:tc>
        <w:tc>
          <w:tcPr>
            <w:tcW w:w="1781" w:type="dxa"/>
          </w:tcPr>
          <w:p w14:paraId="77AC98E0" w14:textId="7D4FFD07" w:rsidR="00B02625" w:rsidRPr="004259CB" w:rsidRDefault="006745BF" w:rsidP="00857D03">
            <w:pPr>
              <w:spacing w:before="120" w:after="120"/>
              <w:rPr>
                <w:sz w:val="22"/>
                <w:lang w:val="en-GB"/>
              </w:rPr>
            </w:pPr>
            <w:r>
              <w:rPr>
                <w:sz w:val="22"/>
                <w:lang w:val="en-GB"/>
              </w:rPr>
              <w:t>R0</w:t>
            </w:r>
            <w:r w:rsidR="00B02625" w:rsidRPr="004259CB">
              <w:rPr>
                <w:sz w:val="22"/>
                <w:lang w:val="en-GB"/>
              </w:rPr>
              <w:t>113</w:t>
            </w:r>
          </w:p>
        </w:tc>
        <w:tc>
          <w:tcPr>
            <w:tcW w:w="5440" w:type="dxa"/>
          </w:tcPr>
          <w:p w14:paraId="3371B99E" w14:textId="77777777" w:rsidR="00B02625" w:rsidRPr="004259CB" w:rsidRDefault="00B02625" w:rsidP="00BA0EEF">
            <w:pPr>
              <w:spacing w:before="120" w:after="120"/>
              <w:rPr>
                <w:sz w:val="22"/>
                <w:lang w:val="en-GB"/>
              </w:rPr>
            </w:pPr>
            <w:r w:rsidRPr="004259CB">
              <w:rPr>
                <w:sz w:val="22"/>
                <w:lang w:val="en-GB"/>
              </w:rPr>
              <w:t>The Marking of Fixed Bridges and Other Structures over Navigable Waters</w:t>
            </w:r>
          </w:p>
        </w:tc>
      </w:tr>
      <w:tr w:rsidR="00B02625" w:rsidRPr="004259CB" w14:paraId="748046AF" w14:textId="77777777" w:rsidTr="00DD3CD3">
        <w:trPr>
          <w:jc w:val="center"/>
        </w:trPr>
        <w:tc>
          <w:tcPr>
            <w:tcW w:w="2526" w:type="dxa"/>
            <w:vMerge/>
          </w:tcPr>
          <w:p w14:paraId="44D9BB1B" w14:textId="77777777" w:rsidR="00B02625" w:rsidRPr="004259CB" w:rsidRDefault="00B02625" w:rsidP="00BA0EEF">
            <w:pPr>
              <w:spacing w:before="120" w:after="120"/>
              <w:rPr>
                <w:b/>
                <w:sz w:val="22"/>
                <w:lang w:val="en-GB"/>
              </w:rPr>
            </w:pPr>
          </w:p>
        </w:tc>
        <w:tc>
          <w:tcPr>
            <w:tcW w:w="1781" w:type="dxa"/>
          </w:tcPr>
          <w:p w14:paraId="6FEBE415" w14:textId="00AAF0A8" w:rsidR="00B02625" w:rsidRPr="004259CB" w:rsidRDefault="006745BF" w:rsidP="00857D03">
            <w:pPr>
              <w:spacing w:before="120" w:after="120"/>
              <w:rPr>
                <w:sz w:val="22"/>
                <w:lang w:val="en-GB"/>
              </w:rPr>
            </w:pPr>
            <w:r>
              <w:rPr>
                <w:sz w:val="22"/>
                <w:lang w:val="en-GB"/>
              </w:rPr>
              <w:t>R0</w:t>
            </w:r>
            <w:r w:rsidR="00B02625" w:rsidRPr="004259CB">
              <w:rPr>
                <w:sz w:val="22"/>
                <w:lang w:val="en-GB"/>
              </w:rPr>
              <w:t>139</w:t>
            </w:r>
          </w:p>
        </w:tc>
        <w:tc>
          <w:tcPr>
            <w:tcW w:w="5440" w:type="dxa"/>
          </w:tcPr>
          <w:p w14:paraId="4799DB56" w14:textId="38DEFAEE" w:rsidR="00B02625" w:rsidRPr="004259CB" w:rsidRDefault="00B02625" w:rsidP="00BA0EEF">
            <w:pPr>
              <w:spacing w:before="120" w:after="120"/>
              <w:rPr>
                <w:sz w:val="22"/>
                <w:lang w:val="en-GB"/>
              </w:rPr>
            </w:pPr>
            <w:r w:rsidRPr="004259CB">
              <w:rPr>
                <w:sz w:val="22"/>
                <w:lang w:val="en-GB"/>
              </w:rPr>
              <w:t>The Marking of Man-Made Structures</w:t>
            </w:r>
          </w:p>
        </w:tc>
      </w:tr>
      <w:tr w:rsidR="00B02625" w:rsidRPr="004259CB" w14:paraId="6021FFED" w14:textId="77777777" w:rsidTr="00DD3CD3">
        <w:trPr>
          <w:jc w:val="center"/>
        </w:trPr>
        <w:tc>
          <w:tcPr>
            <w:tcW w:w="2526" w:type="dxa"/>
          </w:tcPr>
          <w:p w14:paraId="78249C9C" w14:textId="3A84D7DD" w:rsidR="00B02625" w:rsidRPr="004259CB" w:rsidRDefault="00273CF9" w:rsidP="00BA0EEF">
            <w:pPr>
              <w:spacing w:before="120" w:after="120"/>
              <w:rPr>
                <w:b/>
                <w:sz w:val="22"/>
                <w:lang w:val="en-GB"/>
              </w:rPr>
            </w:pPr>
            <w:r>
              <w:rPr>
                <w:b/>
                <w:sz w:val="22"/>
                <w:lang w:val="en-GB"/>
              </w:rPr>
              <w:t>S1010</w:t>
            </w:r>
            <w:r w:rsidR="00A05373">
              <w:rPr>
                <w:b/>
                <w:sz w:val="22"/>
                <w:lang w:val="en-GB"/>
              </w:rPr>
              <w:t>.</w:t>
            </w:r>
            <w:del w:id="27" w:author="Minsu Jeon" w:date="2022-05-04T17:38:00Z">
              <w:r w:rsidR="00A05373" w:rsidDel="003844B8">
                <w:rPr>
                  <w:b/>
                  <w:sz w:val="22"/>
                  <w:lang w:val="en-GB"/>
                </w:rPr>
                <w:delText xml:space="preserve">4 </w:delText>
              </w:r>
            </w:del>
            <w:ins w:id="28" w:author="Minsu Jeon" w:date="2022-05-04T17:38:00Z">
              <w:r w:rsidR="003844B8">
                <w:rPr>
                  <w:b/>
                  <w:sz w:val="22"/>
                  <w:lang w:val="en-GB"/>
                </w:rPr>
                <w:t xml:space="preserve">3 </w:t>
              </w:r>
            </w:ins>
            <w:r w:rsidR="00B02625" w:rsidRPr="004259CB">
              <w:rPr>
                <w:b/>
                <w:sz w:val="22"/>
                <w:lang w:val="en-GB"/>
              </w:rPr>
              <w:t>Levels of service</w:t>
            </w:r>
          </w:p>
        </w:tc>
        <w:tc>
          <w:tcPr>
            <w:tcW w:w="1781" w:type="dxa"/>
          </w:tcPr>
          <w:p w14:paraId="2F990263" w14:textId="3671AFF5" w:rsidR="00B02625" w:rsidRPr="004259CB" w:rsidRDefault="00B02625" w:rsidP="00BA0EEF">
            <w:pPr>
              <w:spacing w:before="120" w:after="120"/>
              <w:rPr>
                <w:sz w:val="22"/>
                <w:lang w:val="en-GB"/>
              </w:rPr>
            </w:pPr>
            <w:r>
              <w:rPr>
                <w:sz w:val="22"/>
                <w:lang w:val="en-GB"/>
              </w:rPr>
              <w:t>R0130</w:t>
            </w:r>
          </w:p>
        </w:tc>
        <w:tc>
          <w:tcPr>
            <w:tcW w:w="5440" w:type="dxa"/>
          </w:tcPr>
          <w:p w14:paraId="1BFD513B" w14:textId="5FDE3707" w:rsidR="00B02625" w:rsidRPr="004259CB" w:rsidRDefault="00B02625" w:rsidP="00BA0EEF">
            <w:pPr>
              <w:spacing w:before="120" w:after="120"/>
              <w:rPr>
                <w:sz w:val="22"/>
                <w:lang w:val="en-GB"/>
              </w:rPr>
            </w:pPr>
            <w:del w:id="29" w:author="Committees" w:date="2022-05-04T17:18:00Z">
              <w:r w:rsidRPr="004259CB" w:rsidDel="00902E22">
                <w:rPr>
                  <w:sz w:val="22"/>
                  <w:lang w:val="en-GB"/>
                </w:rPr>
                <w:delText>Categori</w:delText>
              </w:r>
              <w:r w:rsidR="009D2D95" w:rsidDel="00902E22">
                <w:rPr>
                  <w:sz w:val="22"/>
                  <w:lang w:val="en-GB"/>
                </w:rPr>
                <w:delText>z</w:delText>
              </w:r>
              <w:r w:rsidRPr="004259CB" w:rsidDel="00902E22">
                <w:rPr>
                  <w:sz w:val="22"/>
                  <w:lang w:val="en-GB"/>
                </w:rPr>
                <w:delText xml:space="preserve">ation </w:delText>
              </w:r>
            </w:del>
            <w:ins w:id="30" w:author="Committees" w:date="2022-05-04T17:18:00Z">
              <w:r w:rsidR="00902E22" w:rsidRPr="004259CB">
                <w:rPr>
                  <w:sz w:val="22"/>
                  <w:lang w:val="en-GB"/>
                </w:rPr>
                <w:t>Categori</w:t>
              </w:r>
              <w:r w:rsidR="00902E22">
                <w:rPr>
                  <w:sz w:val="22"/>
                  <w:lang w:val="en-GB"/>
                </w:rPr>
                <w:t>s</w:t>
              </w:r>
              <w:r w:rsidR="00902E22" w:rsidRPr="004259CB">
                <w:rPr>
                  <w:sz w:val="22"/>
                  <w:lang w:val="en-GB"/>
                </w:rPr>
                <w:t xml:space="preserve">ation </w:t>
              </w:r>
            </w:ins>
            <w:r w:rsidRPr="004259CB">
              <w:rPr>
                <w:sz w:val="22"/>
                <w:lang w:val="en-GB"/>
              </w:rPr>
              <w:t xml:space="preserve">and Availability Objectives for Short Range </w:t>
            </w:r>
            <w:del w:id="31" w:author="Committees" w:date="2022-05-04T17:18:00Z">
              <w:r w:rsidR="00857D03" w:rsidDel="00902E22">
                <w:rPr>
                  <w:sz w:val="22"/>
                  <w:lang w:val="en-GB"/>
                </w:rPr>
                <w:delText xml:space="preserve">Marine </w:delText>
              </w:r>
            </w:del>
            <w:r w:rsidRPr="004259CB">
              <w:rPr>
                <w:sz w:val="22"/>
                <w:lang w:val="en-GB"/>
              </w:rPr>
              <w:t>Aids to Navigation</w:t>
            </w:r>
          </w:p>
        </w:tc>
      </w:tr>
      <w:tr w:rsidR="00557F5A" w:rsidRPr="004259CB" w14:paraId="43FEDAAC" w14:textId="77777777" w:rsidTr="00557F5A">
        <w:trPr>
          <w:trHeight w:val="195"/>
          <w:jc w:val="center"/>
        </w:trPr>
        <w:tc>
          <w:tcPr>
            <w:tcW w:w="2526" w:type="dxa"/>
            <w:vMerge w:val="restart"/>
          </w:tcPr>
          <w:p w14:paraId="6D81A27B" w14:textId="6B3E1BEA" w:rsidR="00557F5A" w:rsidRPr="004259CB" w:rsidRDefault="00273CF9" w:rsidP="00BA0EEF">
            <w:pPr>
              <w:spacing w:before="120" w:after="120"/>
              <w:rPr>
                <w:b/>
                <w:sz w:val="22"/>
                <w:lang w:val="en-GB"/>
              </w:rPr>
            </w:pPr>
            <w:r>
              <w:rPr>
                <w:b/>
                <w:sz w:val="22"/>
                <w:lang w:val="en-GB"/>
              </w:rPr>
              <w:t>S1010</w:t>
            </w:r>
            <w:r w:rsidR="00A05373">
              <w:rPr>
                <w:b/>
                <w:sz w:val="22"/>
                <w:lang w:val="en-GB"/>
              </w:rPr>
              <w:t>.</w:t>
            </w:r>
            <w:del w:id="32" w:author="Minsu Jeon" w:date="2022-05-04T17:38:00Z">
              <w:r w:rsidR="00A05373" w:rsidDel="003844B8">
                <w:rPr>
                  <w:b/>
                  <w:sz w:val="22"/>
                  <w:lang w:val="en-GB"/>
                </w:rPr>
                <w:delText xml:space="preserve">5 </w:delText>
              </w:r>
            </w:del>
            <w:ins w:id="33" w:author="Minsu Jeon" w:date="2022-05-04T17:38:00Z">
              <w:r w:rsidR="003844B8">
                <w:rPr>
                  <w:b/>
                  <w:sz w:val="22"/>
                  <w:lang w:val="en-GB"/>
                </w:rPr>
                <w:t xml:space="preserve">4 </w:t>
              </w:r>
            </w:ins>
            <w:r w:rsidR="00557F5A">
              <w:rPr>
                <w:b/>
                <w:sz w:val="22"/>
                <w:lang w:val="en-GB"/>
              </w:rPr>
              <w:t xml:space="preserve">Risk </w:t>
            </w:r>
            <w:r w:rsidR="009D2D95">
              <w:rPr>
                <w:b/>
                <w:sz w:val="22"/>
                <w:lang w:val="en-GB"/>
              </w:rPr>
              <w:t>m</w:t>
            </w:r>
            <w:r w:rsidR="00557F5A">
              <w:rPr>
                <w:b/>
                <w:sz w:val="22"/>
                <w:lang w:val="en-GB"/>
              </w:rPr>
              <w:t xml:space="preserve">anagement </w:t>
            </w:r>
          </w:p>
        </w:tc>
        <w:tc>
          <w:tcPr>
            <w:tcW w:w="1781" w:type="dxa"/>
          </w:tcPr>
          <w:p w14:paraId="214336AE" w14:textId="49A8627D" w:rsidR="00557F5A" w:rsidRPr="00CF4BED" w:rsidRDefault="00557F5A" w:rsidP="00CF4BED">
            <w:pPr>
              <w:spacing w:before="120" w:after="120"/>
              <w:rPr>
                <w:sz w:val="22"/>
              </w:rPr>
            </w:pPr>
            <w:r>
              <w:rPr>
                <w:sz w:val="22"/>
                <w:lang w:val="en-GB"/>
              </w:rPr>
              <w:t>R1002</w:t>
            </w:r>
          </w:p>
        </w:tc>
        <w:tc>
          <w:tcPr>
            <w:tcW w:w="5440" w:type="dxa"/>
          </w:tcPr>
          <w:p w14:paraId="2A957D91" w14:textId="7A77072C" w:rsidR="00557F5A" w:rsidRPr="004259CB" w:rsidRDefault="00557F5A" w:rsidP="00BA0EEF">
            <w:pPr>
              <w:spacing w:before="120" w:after="120"/>
              <w:rPr>
                <w:sz w:val="22"/>
                <w:lang w:val="en-GB"/>
              </w:rPr>
            </w:pPr>
            <w:r>
              <w:rPr>
                <w:sz w:val="22"/>
                <w:lang w:val="en-GB"/>
              </w:rPr>
              <w:t xml:space="preserve">Risk Management for Marine Aids to Navigation </w:t>
            </w:r>
            <w:del w:id="34" w:author="Jaime Alvarez" w:date="2022-05-04T17:19:00Z">
              <w:r w:rsidDel="003C18F3">
                <w:rPr>
                  <w:sz w:val="22"/>
                  <w:lang w:val="en-GB"/>
                </w:rPr>
                <w:delText>and Related Services</w:delText>
              </w:r>
            </w:del>
          </w:p>
        </w:tc>
      </w:tr>
      <w:tr w:rsidR="00557F5A" w:rsidRPr="004259CB" w14:paraId="12BCC433" w14:textId="77777777" w:rsidTr="00DD3CD3">
        <w:trPr>
          <w:trHeight w:val="195"/>
          <w:jc w:val="center"/>
        </w:trPr>
        <w:tc>
          <w:tcPr>
            <w:tcW w:w="2526" w:type="dxa"/>
            <w:vMerge/>
          </w:tcPr>
          <w:p w14:paraId="365A280E" w14:textId="77777777" w:rsidR="00557F5A" w:rsidRDefault="00557F5A" w:rsidP="00BA0EEF">
            <w:pPr>
              <w:spacing w:before="120" w:after="120"/>
              <w:rPr>
                <w:b/>
                <w:sz w:val="22"/>
                <w:lang w:val="en-GB"/>
              </w:rPr>
            </w:pPr>
          </w:p>
        </w:tc>
        <w:tc>
          <w:tcPr>
            <w:tcW w:w="1781" w:type="dxa"/>
          </w:tcPr>
          <w:p w14:paraId="3BBF68F1" w14:textId="01669C14" w:rsidR="00557F5A" w:rsidRDefault="00557F5A" w:rsidP="00CF4BED">
            <w:pPr>
              <w:spacing w:before="120" w:after="120"/>
              <w:rPr>
                <w:sz w:val="22"/>
                <w:lang w:val="en-GB"/>
              </w:rPr>
            </w:pPr>
            <w:r>
              <w:rPr>
                <w:sz w:val="22"/>
                <w:lang w:val="en-GB"/>
              </w:rPr>
              <w:t>R1015</w:t>
            </w:r>
          </w:p>
        </w:tc>
        <w:tc>
          <w:tcPr>
            <w:tcW w:w="5440" w:type="dxa"/>
          </w:tcPr>
          <w:p w14:paraId="3929C6CF" w14:textId="04196449" w:rsidR="00557F5A" w:rsidRDefault="00557F5A" w:rsidP="00BA0EEF">
            <w:pPr>
              <w:spacing w:before="120" w:after="120"/>
              <w:rPr>
                <w:sz w:val="22"/>
                <w:lang w:val="en-GB"/>
              </w:rPr>
            </w:pPr>
            <w:r>
              <w:rPr>
                <w:sz w:val="22"/>
                <w:lang w:val="en-GB"/>
              </w:rPr>
              <w:t>Marking of Hazardous Wrecks</w:t>
            </w:r>
          </w:p>
        </w:tc>
      </w:tr>
      <w:tr w:rsidR="00557F5A" w:rsidRPr="004259CB" w14:paraId="6B165430" w14:textId="77777777" w:rsidTr="00DD3CD3">
        <w:trPr>
          <w:trHeight w:val="195"/>
          <w:jc w:val="center"/>
        </w:trPr>
        <w:tc>
          <w:tcPr>
            <w:tcW w:w="2526" w:type="dxa"/>
            <w:vMerge/>
          </w:tcPr>
          <w:p w14:paraId="6EBF9990" w14:textId="77777777" w:rsidR="00557F5A" w:rsidRDefault="00557F5A" w:rsidP="00BA0EEF">
            <w:pPr>
              <w:spacing w:before="120" w:after="120"/>
              <w:rPr>
                <w:b/>
                <w:sz w:val="22"/>
                <w:lang w:val="en-GB"/>
              </w:rPr>
            </w:pPr>
          </w:p>
        </w:tc>
        <w:tc>
          <w:tcPr>
            <w:tcW w:w="1781" w:type="dxa"/>
          </w:tcPr>
          <w:p w14:paraId="47731CA1" w14:textId="587E65EF" w:rsidR="00557F5A" w:rsidRDefault="00557F5A" w:rsidP="00CF4BED">
            <w:pPr>
              <w:spacing w:before="120" w:after="120"/>
              <w:rPr>
                <w:sz w:val="22"/>
                <w:lang w:val="en-GB"/>
              </w:rPr>
            </w:pPr>
            <w:r>
              <w:rPr>
                <w:sz w:val="22"/>
                <w:lang w:val="en-GB"/>
              </w:rPr>
              <w:t>R1016</w:t>
            </w:r>
          </w:p>
        </w:tc>
        <w:tc>
          <w:tcPr>
            <w:tcW w:w="5440" w:type="dxa"/>
          </w:tcPr>
          <w:p w14:paraId="261E14F2" w14:textId="41047376" w:rsidR="00557F5A" w:rsidRDefault="00557F5A" w:rsidP="00BA0EEF">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w:t>
            </w:r>
            <w:proofErr w:type="spellStart"/>
            <w:r>
              <w:rPr>
                <w:sz w:val="22"/>
                <w:lang w:val="en-GB"/>
              </w:rPr>
              <w:t>MAtoN</w:t>
            </w:r>
            <w:proofErr w:type="spellEnd"/>
            <w:r>
              <w:rPr>
                <w:sz w:val="22"/>
                <w:lang w:val="en-GB"/>
              </w:rPr>
              <w:t>)</w:t>
            </w:r>
          </w:p>
        </w:tc>
      </w:tr>
      <w:tr w:rsidR="00B02625" w:rsidRPr="004259CB" w14:paraId="55A8777A" w14:textId="77777777" w:rsidTr="00DD3CD3">
        <w:trPr>
          <w:jc w:val="center"/>
        </w:trPr>
        <w:tc>
          <w:tcPr>
            <w:tcW w:w="2526" w:type="dxa"/>
            <w:vMerge w:val="restart"/>
          </w:tcPr>
          <w:p w14:paraId="1364097B" w14:textId="7AE2BD5B" w:rsidR="00B02625" w:rsidRPr="004259CB" w:rsidRDefault="00273CF9" w:rsidP="00BA0EEF">
            <w:pPr>
              <w:spacing w:before="120" w:after="120"/>
              <w:rPr>
                <w:b/>
                <w:sz w:val="22"/>
                <w:lang w:val="en-GB"/>
              </w:rPr>
            </w:pPr>
            <w:r>
              <w:rPr>
                <w:b/>
                <w:sz w:val="22"/>
                <w:lang w:val="en-GB"/>
              </w:rPr>
              <w:t>S1010</w:t>
            </w:r>
            <w:r w:rsidR="00A05373">
              <w:rPr>
                <w:b/>
                <w:sz w:val="22"/>
                <w:lang w:val="en-GB"/>
              </w:rPr>
              <w:t>.</w:t>
            </w:r>
            <w:del w:id="35" w:author="Minsu Jeon" w:date="2022-05-04T17:38:00Z">
              <w:r w:rsidR="00A05373" w:rsidDel="003844B8">
                <w:rPr>
                  <w:b/>
                  <w:sz w:val="22"/>
                  <w:lang w:val="en-GB"/>
                </w:rPr>
                <w:delText xml:space="preserve">6 </w:delText>
              </w:r>
            </w:del>
            <w:ins w:id="36" w:author="Minsu Jeon" w:date="2022-05-04T17:38:00Z">
              <w:r w:rsidR="003844B8">
                <w:rPr>
                  <w:b/>
                  <w:sz w:val="22"/>
                  <w:lang w:val="en-GB"/>
                </w:rPr>
                <w:t xml:space="preserve">5 </w:t>
              </w:r>
            </w:ins>
            <w:r w:rsidR="00B02625" w:rsidRPr="004259CB">
              <w:rPr>
                <w:b/>
                <w:sz w:val="22"/>
                <w:lang w:val="en-GB"/>
              </w:rPr>
              <w:t xml:space="preserve">Quality </w:t>
            </w:r>
            <w:r w:rsidR="009D2D95">
              <w:rPr>
                <w:b/>
                <w:sz w:val="22"/>
                <w:lang w:val="en-GB"/>
              </w:rPr>
              <w:t>m</w:t>
            </w:r>
            <w:r w:rsidR="00B02625" w:rsidRPr="004259CB">
              <w:rPr>
                <w:b/>
                <w:sz w:val="22"/>
                <w:lang w:val="en-GB"/>
              </w:rPr>
              <w:t>anagement</w:t>
            </w:r>
          </w:p>
        </w:tc>
        <w:tc>
          <w:tcPr>
            <w:tcW w:w="1781" w:type="dxa"/>
          </w:tcPr>
          <w:p w14:paraId="7FCC7A1D" w14:textId="427815E8" w:rsidR="00B02625" w:rsidRPr="004259CB" w:rsidRDefault="006745BF" w:rsidP="00BA0EEF">
            <w:pPr>
              <w:spacing w:before="120" w:after="120"/>
              <w:rPr>
                <w:sz w:val="22"/>
                <w:lang w:val="en-GB"/>
              </w:rPr>
            </w:pPr>
            <w:r>
              <w:rPr>
                <w:sz w:val="22"/>
                <w:lang w:val="en-GB"/>
              </w:rPr>
              <w:t>R0</w:t>
            </w:r>
            <w:r w:rsidR="00B02625" w:rsidRPr="004259CB">
              <w:rPr>
                <w:sz w:val="22"/>
                <w:lang w:val="en-GB"/>
              </w:rPr>
              <w:t>132</w:t>
            </w:r>
          </w:p>
        </w:tc>
        <w:tc>
          <w:tcPr>
            <w:tcW w:w="5440" w:type="dxa"/>
          </w:tcPr>
          <w:p w14:paraId="6275A0D8" w14:textId="77777777" w:rsidR="00B02625" w:rsidRPr="004259CB" w:rsidRDefault="00B02625" w:rsidP="00BA0EEF">
            <w:pPr>
              <w:spacing w:before="120" w:after="120"/>
              <w:rPr>
                <w:sz w:val="22"/>
                <w:lang w:val="en-GB"/>
              </w:rPr>
            </w:pPr>
            <w:r w:rsidRPr="004259CB">
              <w:rPr>
                <w:sz w:val="22"/>
                <w:lang w:val="en-GB"/>
              </w:rPr>
              <w:t>Quality Management for Aids to Navigation Authorities</w:t>
            </w:r>
          </w:p>
        </w:tc>
      </w:tr>
      <w:tr w:rsidR="00B02625" w:rsidRPr="004259CB" w14:paraId="290A29B3" w14:textId="77777777" w:rsidTr="00DD3CD3">
        <w:trPr>
          <w:jc w:val="center"/>
        </w:trPr>
        <w:tc>
          <w:tcPr>
            <w:tcW w:w="2526" w:type="dxa"/>
            <w:vMerge/>
          </w:tcPr>
          <w:p w14:paraId="3AFC6A92" w14:textId="2B13BB13" w:rsidR="00B02625" w:rsidRPr="004259CB" w:rsidRDefault="00B02625" w:rsidP="00BA0EEF">
            <w:pPr>
              <w:spacing w:before="120" w:after="120"/>
              <w:rPr>
                <w:b/>
                <w:sz w:val="22"/>
                <w:lang w:val="en-GB"/>
              </w:rPr>
            </w:pPr>
          </w:p>
        </w:tc>
        <w:tc>
          <w:tcPr>
            <w:tcW w:w="1781" w:type="dxa"/>
          </w:tcPr>
          <w:p w14:paraId="0091486C" w14:textId="13ED3F33" w:rsidR="00B02625" w:rsidRPr="004259CB" w:rsidRDefault="006745BF" w:rsidP="00BA0EEF">
            <w:pPr>
              <w:spacing w:before="120" w:after="120"/>
              <w:rPr>
                <w:sz w:val="22"/>
                <w:lang w:val="en-GB"/>
              </w:rPr>
            </w:pPr>
            <w:r>
              <w:rPr>
                <w:sz w:val="22"/>
                <w:lang w:val="en-GB"/>
              </w:rPr>
              <w:t>R0</w:t>
            </w:r>
            <w:r w:rsidR="00B02625" w:rsidRPr="004259CB">
              <w:rPr>
                <w:sz w:val="22"/>
                <w:lang w:val="en-GB"/>
              </w:rPr>
              <w:t>118</w:t>
            </w:r>
          </w:p>
        </w:tc>
        <w:tc>
          <w:tcPr>
            <w:tcW w:w="5440" w:type="dxa"/>
          </w:tcPr>
          <w:p w14:paraId="6094017E" w14:textId="77777777" w:rsidR="00B02625" w:rsidRPr="004259CB" w:rsidRDefault="00B02625" w:rsidP="00BA0EEF">
            <w:pPr>
              <w:spacing w:before="120" w:after="120"/>
              <w:rPr>
                <w:sz w:val="22"/>
                <w:lang w:val="en-GB"/>
              </w:rPr>
            </w:pPr>
            <w:r w:rsidRPr="004259CB">
              <w:rPr>
                <w:sz w:val="22"/>
                <w:lang w:val="en-GB"/>
              </w:rPr>
              <w:t>The Recording of Aids to Navigation Positions</w:t>
            </w:r>
          </w:p>
        </w:tc>
      </w:tr>
    </w:tbl>
    <w:p w14:paraId="51F84956" w14:textId="10F8FF69" w:rsidR="00857D03" w:rsidRDefault="00857D03">
      <w:pPr>
        <w:spacing w:after="200" w:line="276" w:lineRule="auto"/>
        <w:rPr>
          <w:sz w:val="22"/>
          <w:lang w:val="en-GB"/>
        </w:rPr>
      </w:pPr>
      <w:bookmarkStart w:id="37" w:name="_Toc432687601"/>
      <w:bookmarkEnd w:id="37"/>
    </w:p>
    <w:p w14:paraId="040E162C" w14:textId="23BF26E3" w:rsidR="004259CB" w:rsidRPr="004259CB" w:rsidRDefault="004259CB" w:rsidP="004259CB">
      <w:pPr>
        <w:pStyle w:val="BodyText"/>
      </w:pPr>
      <w:r w:rsidRPr="004259CB">
        <w:t xml:space="preserve">The following </w:t>
      </w:r>
      <w:r w:rsidR="00676D43">
        <w:t>r</w:t>
      </w:r>
      <w:r w:rsidRPr="004259CB">
        <w:t>ecommendation</w:t>
      </w:r>
      <w:r w:rsidRPr="001665A4">
        <w:t xml:space="preserve">s are </w:t>
      </w:r>
      <w:r w:rsidR="00362536" w:rsidRPr="001665A4">
        <w:t>i</w:t>
      </w:r>
      <w:r w:rsidRPr="001665A4">
        <w:t>nformative provisions and should be</w:t>
      </w:r>
      <w:r w:rsidRPr="004259CB">
        <w:t xml:space="preserve"> observed if compliance with this Standard is claimed.</w:t>
      </w:r>
    </w:p>
    <w:tbl>
      <w:tblPr>
        <w:tblStyle w:val="TableGrid"/>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DE0809" w:rsidRPr="004259CB" w14:paraId="2B45AC88" w14:textId="77777777" w:rsidTr="00B25FF1">
        <w:trPr>
          <w:jc w:val="center"/>
        </w:trPr>
        <w:tc>
          <w:tcPr>
            <w:tcW w:w="2526" w:type="dxa"/>
            <w:vMerge w:val="restart"/>
          </w:tcPr>
          <w:p w14:paraId="164B2CBC" w14:textId="5FFC914B" w:rsidR="00DE0809" w:rsidRPr="004259CB" w:rsidRDefault="00DE0809" w:rsidP="00BA0EEF">
            <w:pPr>
              <w:spacing w:before="120" w:after="120"/>
              <w:rPr>
                <w:b/>
                <w:sz w:val="22"/>
                <w:lang w:val="en-GB"/>
              </w:rPr>
            </w:pPr>
            <w:r>
              <w:rPr>
                <w:b/>
                <w:sz w:val="22"/>
                <w:lang w:val="en-GB"/>
              </w:rPr>
              <w:lastRenderedPageBreak/>
              <w:t>S1010.2 Aids to navigation planning</w:t>
            </w:r>
          </w:p>
          <w:p w14:paraId="60F15E89" w14:textId="5CFFD2DB" w:rsidR="00DE0809" w:rsidRPr="004259CB" w:rsidRDefault="00DE0809" w:rsidP="00BA0EEF">
            <w:pPr>
              <w:spacing w:before="120" w:after="120"/>
              <w:rPr>
                <w:b/>
                <w:sz w:val="22"/>
                <w:lang w:val="en-GB"/>
              </w:rPr>
            </w:pPr>
            <w:del w:id="38" w:author="Minsu Jeon" w:date="2022-05-04T17:37:00Z">
              <w:r w:rsidDel="00DE0809">
                <w:rPr>
                  <w:b/>
                  <w:sz w:val="22"/>
                  <w:lang w:val="en-GB"/>
                </w:rPr>
                <w:delText xml:space="preserve">S1010.3 </w:delText>
              </w:r>
              <w:r w:rsidRPr="004259CB" w:rsidDel="00DE0809">
                <w:rPr>
                  <w:b/>
                  <w:sz w:val="22"/>
                  <w:lang w:val="en-GB"/>
                </w:rPr>
                <w:delText>Virtual marking</w:delText>
              </w:r>
            </w:del>
          </w:p>
        </w:tc>
        <w:tc>
          <w:tcPr>
            <w:tcW w:w="1864" w:type="dxa"/>
          </w:tcPr>
          <w:p w14:paraId="26C48A3C" w14:textId="22D43AF9" w:rsidR="00DE0809" w:rsidRDefault="00DE0809" w:rsidP="00BA0EEF">
            <w:pPr>
              <w:spacing w:before="120" w:after="120"/>
              <w:rPr>
                <w:sz w:val="22"/>
                <w:lang w:val="en-GB"/>
              </w:rPr>
            </w:pPr>
            <w:r>
              <w:rPr>
                <w:sz w:val="22"/>
                <w:lang w:val="en-GB"/>
              </w:rPr>
              <w:t>R1010</w:t>
            </w:r>
          </w:p>
        </w:tc>
        <w:tc>
          <w:tcPr>
            <w:tcW w:w="5387" w:type="dxa"/>
          </w:tcPr>
          <w:p w14:paraId="5CF7D8D1" w14:textId="17223E1C" w:rsidR="00DE0809" w:rsidRDefault="00DE0809" w:rsidP="007E3BE2">
            <w:pPr>
              <w:spacing w:before="120" w:after="120"/>
              <w:rPr>
                <w:sz w:val="22"/>
                <w:lang w:val="en-GB"/>
              </w:rPr>
            </w:pPr>
            <w:r>
              <w:rPr>
                <w:sz w:val="22"/>
                <w:lang w:val="en-GB"/>
              </w:rPr>
              <w:t>The Involvement of Maritime Authorities in Marine Spatial Planning</w:t>
            </w:r>
            <w:ins w:id="39" w:author="Jaime Alvarez" w:date="2022-05-04T17:21:00Z">
              <w:r>
                <w:rPr>
                  <w:sz w:val="22"/>
                  <w:lang w:val="en-GB"/>
                </w:rPr>
                <w:t xml:space="preserve"> (MSP)</w:t>
              </w:r>
            </w:ins>
          </w:p>
        </w:tc>
      </w:tr>
      <w:tr w:rsidR="00DE0809" w:rsidRPr="004259CB" w14:paraId="5A69D751" w14:textId="77777777" w:rsidTr="00B25FF1">
        <w:trPr>
          <w:jc w:val="center"/>
        </w:trPr>
        <w:tc>
          <w:tcPr>
            <w:tcW w:w="2526" w:type="dxa"/>
            <w:vMerge/>
          </w:tcPr>
          <w:p w14:paraId="62D8BA4D" w14:textId="2D71B1CC" w:rsidR="00DE0809" w:rsidRPr="004259CB" w:rsidRDefault="00DE0809" w:rsidP="00BA0EEF">
            <w:pPr>
              <w:spacing w:before="120" w:after="120"/>
              <w:rPr>
                <w:b/>
                <w:sz w:val="22"/>
                <w:lang w:val="en-GB"/>
              </w:rPr>
            </w:pPr>
          </w:p>
        </w:tc>
        <w:tc>
          <w:tcPr>
            <w:tcW w:w="1864" w:type="dxa"/>
          </w:tcPr>
          <w:p w14:paraId="2F7004CC" w14:textId="3B6B2760" w:rsidR="00DE0809" w:rsidRPr="004259CB" w:rsidRDefault="00DE0809" w:rsidP="00BA0EEF">
            <w:pPr>
              <w:spacing w:before="120" w:after="120"/>
              <w:rPr>
                <w:sz w:val="22"/>
                <w:lang w:val="en-GB"/>
              </w:rPr>
            </w:pPr>
            <w:r>
              <w:rPr>
                <w:sz w:val="22"/>
                <w:lang w:val="en-GB"/>
              </w:rPr>
              <w:t>R0</w:t>
            </w:r>
            <w:r w:rsidRPr="004259CB">
              <w:rPr>
                <w:sz w:val="22"/>
                <w:lang w:val="en-GB"/>
              </w:rPr>
              <w:t>143</w:t>
            </w:r>
          </w:p>
        </w:tc>
        <w:tc>
          <w:tcPr>
            <w:tcW w:w="5387" w:type="dxa"/>
          </w:tcPr>
          <w:p w14:paraId="7774E45E" w14:textId="71A2BF11" w:rsidR="00DE0809" w:rsidRPr="004259CB" w:rsidRDefault="00DE0809" w:rsidP="00BA0EEF">
            <w:pPr>
              <w:spacing w:before="120" w:after="120"/>
              <w:rPr>
                <w:sz w:val="22"/>
                <w:lang w:val="en-GB"/>
              </w:rPr>
            </w:pPr>
            <w:r>
              <w:rPr>
                <w:sz w:val="22"/>
                <w:lang w:val="en-GB"/>
              </w:rPr>
              <w:t xml:space="preserve">Provision of </w:t>
            </w:r>
            <w:r w:rsidRPr="004259CB">
              <w:rPr>
                <w:sz w:val="22"/>
                <w:lang w:val="en-GB"/>
              </w:rPr>
              <w:t>Virtual Aids to Navigation</w:t>
            </w:r>
          </w:p>
        </w:tc>
      </w:tr>
      <w:tr w:rsidR="007E3BE2" w:rsidRPr="004259CB" w14:paraId="660D78A6" w14:textId="77777777" w:rsidTr="00B25FF1">
        <w:trPr>
          <w:jc w:val="center"/>
        </w:trPr>
        <w:tc>
          <w:tcPr>
            <w:tcW w:w="2526" w:type="dxa"/>
            <w:vMerge w:val="restart"/>
          </w:tcPr>
          <w:p w14:paraId="2976314B" w14:textId="27DBA3F7" w:rsidR="007E3BE2" w:rsidRPr="004259CB" w:rsidRDefault="00273CF9" w:rsidP="00BA0EEF">
            <w:pPr>
              <w:spacing w:before="120" w:after="120"/>
              <w:rPr>
                <w:b/>
                <w:sz w:val="22"/>
                <w:lang w:val="en-GB"/>
              </w:rPr>
            </w:pPr>
            <w:r>
              <w:rPr>
                <w:b/>
                <w:sz w:val="22"/>
                <w:lang w:val="en-GB"/>
              </w:rPr>
              <w:t>S1010</w:t>
            </w:r>
            <w:r w:rsidR="00FC54FB">
              <w:rPr>
                <w:b/>
                <w:sz w:val="22"/>
                <w:lang w:val="en-GB"/>
              </w:rPr>
              <w:t>.</w:t>
            </w:r>
            <w:del w:id="40" w:author="Minsu Jeon" w:date="2022-05-04T17:40:00Z">
              <w:r w:rsidR="00FC54FB" w:rsidDel="008B2D7A">
                <w:rPr>
                  <w:b/>
                  <w:sz w:val="22"/>
                  <w:lang w:val="en-GB"/>
                </w:rPr>
                <w:delText xml:space="preserve">6 </w:delText>
              </w:r>
            </w:del>
            <w:ins w:id="41" w:author="Minsu Jeon" w:date="2022-05-04T17:40:00Z">
              <w:r w:rsidR="008B2D7A">
                <w:rPr>
                  <w:b/>
                  <w:sz w:val="22"/>
                  <w:lang w:val="en-GB"/>
                </w:rPr>
                <w:t xml:space="preserve">4 </w:t>
              </w:r>
            </w:ins>
            <w:r w:rsidR="007E3BE2" w:rsidRPr="004259CB">
              <w:rPr>
                <w:b/>
                <w:sz w:val="22"/>
                <w:lang w:val="en-GB"/>
              </w:rPr>
              <w:t>Risk management</w:t>
            </w:r>
          </w:p>
        </w:tc>
        <w:tc>
          <w:tcPr>
            <w:tcW w:w="1864" w:type="dxa"/>
          </w:tcPr>
          <w:p w14:paraId="364DCF2E" w14:textId="18D26B9D" w:rsidR="007E3BE2" w:rsidRPr="004259CB" w:rsidRDefault="007E3BE2" w:rsidP="00BA0EEF">
            <w:pPr>
              <w:spacing w:before="120" w:after="120"/>
              <w:rPr>
                <w:sz w:val="22"/>
                <w:lang w:val="en-GB"/>
              </w:rPr>
            </w:pPr>
            <w:r>
              <w:rPr>
                <w:sz w:val="22"/>
                <w:lang w:val="en-GB"/>
              </w:rPr>
              <w:t>R</w:t>
            </w:r>
            <w:r w:rsidR="00AF2EE3">
              <w:rPr>
                <w:sz w:val="22"/>
                <w:lang w:val="en-GB"/>
              </w:rPr>
              <w:t>0142</w:t>
            </w:r>
          </w:p>
        </w:tc>
        <w:tc>
          <w:tcPr>
            <w:tcW w:w="5387" w:type="dxa"/>
          </w:tcPr>
          <w:p w14:paraId="6211F5BF" w14:textId="3ABF5A1F" w:rsidR="007E3BE2" w:rsidRPr="004259CB" w:rsidRDefault="007E3BE2" w:rsidP="00BA0EEF">
            <w:pPr>
              <w:spacing w:before="120" w:after="120"/>
              <w:rPr>
                <w:sz w:val="22"/>
                <w:lang w:val="en-GB"/>
              </w:rPr>
            </w:pPr>
            <w:r>
              <w:rPr>
                <w:sz w:val="22"/>
                <w:lang w:val="en-GB"/>
              </w:rPr>
              <w:t xml:space="preserve">Maritime Data Sharing </w:t>
            </w:r>
            <w:ins w:id="42" w:author="Jaime Alvarez" w:date="2022-05-04T17:22:00Z">
              <w:r w:rsidR="00BB0BA4">
                <w:rPr>
                  <w:sz w:val="22"/>
                  <w:lang w:val="en-GB"/>
                </w:rPr>
                <w:t>‘</w:t>
              </w:r>
            </w:ins>
            <w:r w:rsidR="00AF2EE3">
              <w:rPr>
                <w:sz w:val="22"/>
                <w:lang w:val="en-GB"/>
              </w:rPr>
              <w:t>IALA-NET</w:t>
            </w:r>
            <w:ins w:id="43" w:author="Jaime Alvarez" w:date="2022-05-04T17:22:00Z">
              <w:r w:rsidR="00BB0BA4">
                <w:rPr>
                  <w:sz w:val="22"/>
                  <w:lang w:val="en-GB"/>
                </w:rPr>
                <w:t>’</w:t>
              </w:r>
            </w:ins>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047098E0" w:rsidR="007E3BE2" w:rsidRPr="004259CB" w:rsidRDefault="00506049" w:rsidP="00BA0EEF">
            <w:pPr>
              <w:spacing w:before="120" w:after="120"/>
              <w:rPr>
                <w:sz w:val="22"/>
                <w:lang w:val="en-GB"/>
              </w:rPr>
            </w:pPr>
            <w:r>
              <w:rPr>
                <w:sz w:val="22"/>
                <w:lang w:val="en-GB"/>
              </w:rPr>
              <w:t>R0</w:t>
            </w:r>
            <w:r w:rsidR="007E3BE2" w:rsidRPr="004259CB">
              <w:rPr>
                <w:sz w:val="22"/>
                <w:lang w:val="en-GB"/>
              </w:rPr>
              <w:t>138</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44" w:name="_Toc464136443"/>
      <w:bookmarkStart w:id="45" w:name="_Toc480449905"/>
      <w:r w:rsidRPr="004259CB">
        <w:rPr>
          <w:caps w:val="0"/>
        </w:rPr>
        <w:t>SUPPLEMENTARY ELEMENTS</w:t>
      </w:r>
      <w:bookmarkEnd w:id="44"/>
      <w:bookmarkEnd w:id="45"/>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pPr>
      <w:r w:rsidRPr="004259CB">
        <w:t>There are no supplementary elements to this Standard.</w:t>
      </w:r>
    </w:p>
    <w:p w14:paraId="05B04087" w14:textId="77777777" w:rsidR="0043053C" w:rsidRPr="004259CB" w:rsidRDefault="0043053C" w:rsidP="004259CB">
      <w:pPr>
        <w:pStyle w:val="BodyText"/>
      </w:pPr>
    </w:p>
    <w:p w14:paraId="54692D7F" w14:textId="2A2DD053" w:rsidR="004259CB" w:rsidRPr="004259CB" w:rsidRDefault="00757708" w:rsidP="004259CB">
      <w:pPr>
        <w:pStyle w:val="Heading1"/>
        <w:tabs>
          <w:tab w:val="clear" w:pos="0"/>
        </w:tabs>
        <w:spacing w:before="0"/>
        <w:ind w:left="0" w:firstLine="0"/>
        <w:rPr>
          <w:caps w:val="0"/>
        </w:rPr>
      </w:pPr>
      <w:bookmarkStart w:id="46" w:name="_Toc464033448"/>
      <w:bookmarkStart w:id="47" w:name="_Toc464136444"/>
      <w:bookmarkStart w:id="48" w:name="_Toc480449906"/>
      <w:r>
        <w:rPr>
          <w:caps w:val="0"/>
        </w:rPr>
        <w:t>APPROVAL</w:t>
      </w:r>
      <w:r w:rsidR="004259CB" w:rsidRPr="004259CB">
        <w:rPr>
          <w:caps w:val="0"/>
        </w:rPr>
        <w:t xml:space="preserve"> AND AMENDMENT OF STANDARDS</w:t>
      </w:r>
      <w:bookmarkEnd w:id="46"/>
      <w:bookmarkEnd w:id="47"/>
      <w:bookmarkEnd w:id="48"/>
    </w:p>
    <w:p w14:paraId="62034E75" w14:textId="77777777" w:rsidR="004259CB" w:rsidRPr="004259CB" w:rsidRDefault="004259CB" w:rsidP="004259CB">
      <w:pPr>
        <w:pStyle w:val="Sparationtitre1"/>
        <w:rPr>
          <w:lang w:val="en-GB"/>
        </w:rPr>
      </w:pPr>
    </w:p>
    <w:p w14:paraId="33E5B8DE" w14:textId="7D6338D8" w:rsidR="004259CB" w:rsidRDefault="004259CB" w:rsidP="004259CB">
      <w:pPr>
        <w:pStyle w:val="BodyText"/>
      </w:pPr>
      <w:r w:rsidRPr="004259CB">
        <w:t xml:space="preserve">IALA </w:t>
      </w:r>
      <w:r w:rsidR="00676D43">
        <w:t>s</w:t>
      </w:r>
      <w:r w:rsidRPr="004259CB">
        <w:t xml:space="preserve">tandards may be </w:t>
      </w:r>
      <w:r w:rsidR="00757708">
        <w:t>approved</w:t>
      </w:r>
      <w:r w:rsidRPr="004259CB">
        <w:t xml:space="preserve"> or amended </w:t>
      </w:r>
      <w:r w:rsidR="00757708">
        <w:t>at a General Assembly</w:t>
      </w:r>
      <w:r w:rsidRPr="004259CB">
        <w:t>.</w:t>
      </w:r>
    </w:p>
    <w:p w14:paraId="0D90E937" w14:textId="77777777" w:rsidR="0043053C" w:rsidRPr="004259CB" w:rsidRDefault="0043053C"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49" w:name="_Toc464033449"/>
      <w:bookmarkStart w:id="50" w:name="_Toc455589152"/>
      <w:bookmarkStart w:id="51" w:name="_Toc455589153"/>
      <w:bookmarkStart w:id="52" w:name="_Toc455589154"/>
      <w:bookmarkStart w:id="53" w:name="_Toc455589155"/>
      <w:bookmarkStart w:id="54" w:name="_Toc455589156"/>
      <w:bookmarkStart w:id="55" w:name="_Toc455589157"/>
      <w:bookmarkStart w:id="56" w:name="_Toc455589158"/>
      <w:bookmarkStart w:id="57" w:name="_Toc455589159"/>
      <w:bookmarkStart w:id="58" w:name="_Toc455589160"/>
      <w:bookmarkStart w:id="59" w:name="_Toc455589161"/>
      <w:bookmarkStart w:id="60" w:name="_Toc455589162"/>
      <w:bookmarkStart w:id="61" w:name="_Toc455589163"/>
      <w:bookmarkStart w:id="62" w:name="_Toc455589164"/>
      <w:bookmarkStart w:id="63" w:name="_Toc455589165"/>
      <w:bookmarkStart w:id="64" w:name="_Toc455589166"/>
      <w:bookmarkStart w:id="65" w:name="_Toc455589167"/>
      <w:bookmarkStart w:id="66" w:name="_Toc455589168"/>
      <w:bookmarkStart w:id="67" w:name="_Toc455589169"/>
      <w:bookmarkStart w:id="68" w:name="_Toc455589170"/>
      <w:bookmarkStart w:id="69" w:name="_Toc455589171"/>
      <w:bookmarkStart w:id="70" w:name="_Toc464033450"/>
      <w:bookmarkStart w:id="71" w:name="_Toc464033451"/>
      <w:bookmarkStart w:id="72" w:name="_Toc432687611"/>
      <w:bookmarkStart w:id="73" w:name="_Toc464033452"/>
      <w:bookmarkStart w:id="74" w:name="_Toc464136445"/>
      <w:bookmarkStart w:id="75" w:name="_Toc480449907"/>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4259CB">
        <w:rPr>
          <w:caps w:val="0"/>
        </w:rPr>
        <w:t>DOCUMENT HISTORY</w:t>
      </w:r>
      <w:bookmarkEnd w:id="72"/>
      <w:bookmarkEnd w:id="73"/>
      <w:bookmarkEnd w:id="74"/>
      <w:bookmarkEnd w:id="75"/>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4259CB" w:rsidRPr="004259CB" w14:paraId="581D63EC" w14:textId="77777777" w:rsidTr="00A1001A">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3403"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5103"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A1001A">
        <w:tc>
          <w:tcPr>
            <w:tcW w:w="1417" w:type="dxa"/>
            <w:vAlign w:val="center"/>
          </w:tcPr>
          <w:p w14:paraId="7A8F493F" w14:textId="51DDBA76" w:rsidR="004259CB" w:rsidRPr="00BA0733" w:rsidRDefault="00676D43" w:rsidP="00BA0733">
            <w:pPr>
              <w:spacing w:before="120" w:after="120"/>
              <w:rPr>
                <w:sz w:val="22"/>
                <w:lang w:val="en-GB"/>
              </w:rPr>
            </w:pPr>
            <w:r>
              <w:rPr>
                <w:sz w:val="22"/>
                <w:lang w:val="en-GB"/>
              </w:rPr>
              <w:t xml:space="preserve">29 May </w:t>
            </w:r>
            <w:r w:rsidR="004259CB" w:rsidRPr="00BA0733">
              <w:rPr>
                <w:sz w:val="22"/>
                <w:lang w:val="en-GB"/>
              </w:rPr>
              <w:t>2018</w:t>
            </w:r>
          </w:p>
        </w:tc>
        <w:tc>
          <w:tcPr>
            <w:tcW w:w="3403" w:type="dxa"/>
            <w:vAlign w:val="center"/>
          </w:tcPr>
          <w:p w14:paraId="65F9E108" w14:textId="3F957E4E" w:rsidR="004259CB" w:rsidRPr="00BA0733" w:rsidRDefault="004259CB" w:rsidP="00BA0733">
            <w:pPr>
              <w:spacing w:before="120" w:after="120"/>
              <w:rPr>
                <w:sz w:val="22"/>
                <w:lang w:val="en-GB"/>
              </w:rPr>
            </w:pPr>
            <w:r w:rsidRPr="00BA0733">
              <w:rPr>
                <w:sz w:val="22"/>
                <w:lang w:val="en-GB"/>
              </w:rPr>
              <w:t>First issue</w:t>
            </w:r>
            <w:r w:rsidR="00EE764A">
              <w:rPr>
                <w:sz w:val="22"/>
                <w:lang w:val="en-GB"/>
              </w:rPr>
              <w:t>.</w:t>
            </w:r>
          </w:p>
        </w:tc>
        <w:tc>
          <w:tcPr>
            <w:tcW w:w="5103" w:type="dxa"/>
            <w:vAlign w:val="center"/>
          </w:tcPr>
          <w:p w14:paraId="3E3AE685" w14:textId="0EF0A0FC" w:rsidR="004259CB" w:rsidRPr="00FB1BB3" w:rsidRDefault="004259CB" w:rsidP="00BA0733">
            <w:pPr>
              <w:spacing w:before="120" w:after="120"/>
              <w:rPr>
                <w:sz w:val="22"/>
                <w:lang w:val="en-GB"/>
              </w:rPr>
            </w:pPr>
            <w:r w:rsidRPr="00FB1BB3">
              <w:rPr>
                <w:sz w:val="22"/>
                <w:lang w:val="en-GB"/>
              </w:rPr>
              <w:t xml:space="preserve">General Assembly Resolution, Incheon, </w:t>
            </w:r>
            <w:r w:rsidR="009D3879" w:rsidRPr="00FB1BB3">
              <w:rPr>
                <w:sz w:val="22"/>
                <w:lang w:val="en-GB"/>
              </w:rPr>
              <w:t xml:space="preserve">Republic of </w:t>
            </w:r>
            <w:r w:rsidRPr="00FB1BB3">
              <w:rPr>
                <w:sz w:val="22"/>
                <w:lang w:val="en-GB"/>
              </w:rPr>
              <w:t>Korea, May 2018.</w:t>
            </w:r>
          </w:p>
        </w:tc>
      </w:tr>
      <w:tr w:rsidR="00EF3219" w:rsidRPr="004259CB" w14:paraId="2F86D4B2" w14:textId="77777777" w:rsidTr="00A1001A">
        <w:tc>
          <w:tcPr>
            <w:tcW w:w="1417" w:type="dxa"/>
            <w:vAlign w:val="center"/>
          </w:tcPr>
          <w:p w14:paraId="78519CCC" w14:textId="42472DBD" w:rsidR="00EF3219" w:rsidRPr="00BA0733" w:rsidRDefault="00850ED6" w:rsidP="00BA0733">
            <w:pPr>
              <w:spacing w:before="120" w:after="120"/>
              <w:rPr>
                <w:sz w:val="22"/>
                <w:lang w:val="en-GB"/>
              </w:rPr>
            </w:pPr>
            <w:proofErr w:type="spellStart"/>
            <w:r>
              <w:rPr>
                <w:sz w:val="22"/>
                <w:lang w:val="en-GB"/>
              </w:rPr>
              <w:t>Xx</w:t>
            </w:r>
            <w:proofErr w:type="spellEnd"/>
            <w:r>
              <w:rPr>
                <w:sz w:val="22"/>
                <w:lang w:val="en-GB"/>
              </w:rPr>
              <w:t xml:space="preserve"> May </w:t>
            </w:r>
            <w:r w:rsidR="00EF3219">
              <w:rPr>
                <w:sz w:val="22"/>
                <w:lang w:val="en-GB"/>
              </w:rPr>
              <w:t>2023</w:t>
            </w:r>
          </w:p>
        </w:tc>
        <w:tc>
          <w:tcPr>
            <w:tcW w:w="3403" w:type="dxa"/>
            <w:vAlign w:val="center"/>
          </w:tcPr>
          <w:p w14:paraId="6DF93C36" w14:textId="2426D88C" w:rsidR="00EF3219" w:rsidRPr="00BA0733" w:rsidRDefault="00EF3219" w:rsidP="00BA0733">
            <w:pPr>
              <w:spacing w:before="120" w:after="120"/>
              <w:rPr>
                <w:sz w:val="22"/>
                <w:lang w:val="en-GB"/>
              </w:rPr>
            </w:pPr>
            <w:r>
              <w:rPr>
                <w:sz w:val="22"/>
                <w:lang w:val="en-GB"/>
              </w:rPr>
              <w:t>Rev</w:t>
            </w:r>
            <w:r w:rsidR="00E474C8">
              <w:rPr>
                <w:sz w:val="22"/>
                <w:lang w:val="en-GB"/>
              </w:rPr>
              <w:t>iew on</w:t>
            </w:r>
            <w:r w:rsidR="00A05373">
              <w:rPr>
                <w:sz w:val="22"/>
                <w:lang w:val="en-GB"/>
              </w:rPr>
              <w:t xml:space="preserve"> the scope and reference documents</w:t>
            </w:r>
            <w:r w:rsidR="00EE764A">
              <w:rPr>
                <w:sz w:val="22"/>
                <w:lang w:val="en-GB"/>
              </w:rPr>
              <w:t>.</w:t>
            </w:r>
          </w:p>
        </w:tc>
        <w:tc>
          <w:tcPr>
            <w:tcW w:w="5103" w:type="dxa"/>
            <w:vAlign w:val="center"/>
          </w:tcPr>
          <w:p w14:paraId="0D87D86F" w14:textId="429EB32C" w:rsidR="00EF3219" w:rsidRPr="00EF3219" w:rsidRDefault="00EF3219" w:rsidP="00BA0733">
            <w:pPr>
              <w:spacing w:before="120" w:after="120"/>
              <w:rPr>
                <w:sz w:val="22"/>
                <w:highlight w:val="yellow"/>
                <w:lang w:val="en-GB"/>
              </w:rPr>
            </w:pPr>
            <w:r w:rsidRPr="00EB11B5">
              <w:rPr>
                <w:sz w:val="22"/>
                <w:lang w:val="en-GB"/>
              </w:rPr>
              <w:t xml:space="preserve">General Assembly Resolution, </w:t>
            </w:r>
            <w:r w:rsidR="00FB1BB3" w:rsidRPr="00EB11B5">
              <w:rPr>
                <w:sz w:val="22"/>
                <w:lang w:val="en-GB"/>
              </w:rPr>
              <w:t>Rio</w:t>
            </w:r>
            <w:r w:rsidR="001C5708" w:rsidRPr="00EB11B5">
              <w:rPr>
                <w:sz w:val="22"/>
                <w:lang w:val="en-GB"/>
              </w:rPr>
              <w:t xml:space="preserve"> de Janeiro, Brazil, May 2023</w:t>
            </w:r>
            <w:r w:rsidR="00EE764A">
              <w:rPr>
                <w:sz w:val="22"/>
                <w:lang w:val="en-GB"/>
              </w:rPr>
              <w:t>.</w:t>
            </w:r>
          </w:p>
        </w:tc>
      </w:tr>
    </w:tbl>
    <w:p w14:paraId="5D2874E0" w14:textId="77777777" w:rsidR="00AB326D" w:rsidRPr="004259CB" w:rsidRDefault="00AB326D" w:rsidP="004259CB">
      <w:pPr>
        <w:pStyle w:val="BodyText"/>
      </w:pPr>
    </w:p>
    <w:sectPr w:rsidR="00AB326D" w:rsidRPr="004259CB" w:rsidSect="00602697">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F7C9B" w14:textId="77777777" w:rsidR="00F136C4" w:rsidRDefault="00F136C4" w:rsidP="003274DB">
      <w:r>
        <w:separator/>
      </w:r>
    </w:p>
  </w:endnote>
  <w:endnote w:type="continuationSeparator" w:id="0">
    <w:p w14:paraId="7E385BA5" w14:textId="77777777" w:rsidR="00F136C4" w:rsidRDefault="00F136C4"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C114" w14:textId="77777777" w:rsidR="002E518C" w:rsidRDefault="002E5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789476D7" w:rsidR="00857580" w:rsidRDefault="00B117BD" w:rsidP="008747E0">
    <w:pPr>
      <w:pStyle w:val="Footer"/>
      <w:rPr>
        <w:lang w:val="en-GB"/>
      </w:rPr>
    </w:pPr>
    <w:r w:rsidRPr="00442889">
      <w:rPr>
        <w:noProof/>
        <w:lang w:val="fr-FR" w:eastAsia="fr-FR"/>
      </w:rPr>
      <w:drawing>
        <wp:anchor distT="0" distB="0" distL="114300" distR="114300" simplePos="0" relativeHeight="25165414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516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0CB10"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A17A7F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945C" w14:textId="77777777" w:rsidR="002E518C" w:rsidRDefault="002E51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2983BB3F" w:rsidR="00857580" w:rsidRPr="00C907DF" w:rsidRDefault="00000000" w:rsidP="00CB19DB">
    <w:pPr>
      <w:pStyle w:val="Footerportrait"/>
      <w:rPr>
        <w:rStyle w:val="PageNumber"/>
        <w:szCs w:val="15"/>
      </w:rPr>
    </w:pPr>
    <w:fldSimple w:instr=" STYLEREF &quot;Document type&quot; \* MERGEFORMAT ">
      <w:r w:rsidR="00960536">
        <w:t>IALA Standard</w:t>
      </w:r>
    </w:fldSimple>
    <w:r w:rsidR="00857580" w:rsidRPr="00C907DF">
      <w:t xml:space="preserve"> </w:t>
    </w:r>
    <w:fldSimple w:instr=" STYLEREF &quot;Document number&quot; \* MERGEFORMAT ">
      <w:r w:rsidR="00960536">
        <w:t>S1010</w:t>
      </w:r>
    </w:fldSimple>
    <w:r w:rsidR="00857580" w:rsidRPr="00C907DF">
      <w:t xml:space="preserve"> –</w:t>
    </w:r>
    <w:r w:rsidR="00857580">
      <w:t xml:space="preserve"> </w:t>
    </w:r>
    <w:fldSimple w:instr=" STYLEREF &quot;Document name&quot; \* MERGEFORMAT ">
      <w:r w:rsidR="00960536">
        <w:t>Marine Aids to Navigation Planning and Service Requirements</w:t>
      </w:r>
    </w:fldSimple>
  </w:p>
  <w:p w14:paraId="19BC5EB7" w14:textId="7979B779" w:rsidR="00857580" w:rsidRPr="00CB19DB" w:rsidRDefault="00000000" w:rsidP="00CB19DB">
    <w:pPr>
      <w:pStyle w:val="Footerportrait"/>
    </w:pPr>
    <w:fldSimple w:instr=" STYLEREF &quot;Edition number&quot; \* MERGEFORMAT ">
      <w:r w:rsidR="00960536">
        <w:t>Edition 2.0</w:t>
      </w:r>
    </w:fldSimple>
    <w:r w:rsidR="00857580">
      <w:t xml:space="preserve">  </w:t>
    </w:r>
    <w:fldSimple w:instr=" STYLEREF &quot;Document date&quot; \* MERGEFORMAT ">
      <w:r w:rsidR="00960536">
        <w:t>May 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69BB">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5F0F3" w14:textId="77777777" w:rsidR="00F136C4" w:rsidRDefault="00F136C4" w:rsidP="003274DB">
      <w:r>
        <w:separator/>
      </w:r>
    </w:p>
  </w:footnote>
  <w:footnote w:type="continuationSeparator" w:id="0">
    <w:p w14:paraId="5A7796C4" w14:textId="77777777" w:rsidR="00F136C4" w:rsidRDefault="00F136C4"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573E" w14:textId="77777777" w:rsidR="002E518C" w:rsidRDefault="002E518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1EF9" w14:textId="47A84F51" w:rsidR="007D719D" w:rsidRDefault="007D719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6198" w14:textId="6C49F20F" w:rsidR="0036232A" w:rsidRDefault="0036232A" w:rsidP="007D719D">
    <w:pPr>
      <w:pStyle w:val="Header"/>
      <w:jc w:val="right"/>
      <w:rPr>
        <w:lang w:val="en-GB"/>
      </w:rPr>
    </w:pPr>
    <w:r>
      <w:rPr>
        <w:noProof/>
        <w:lang w:val="fr-FR" w:eastAsia="fr-FR"/>
      </w:rPr>
      <w:drawing>
        <wp:anchor distT="0" distB="0" distL="114300" distR="114300" simplePos="0" relativeHeight="251656192"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99D5D8" w14:textId="65DA7C30" w:rsidR="00857D03" w:rsidRPr="00857D03" w:rsidRDefault="00857D03" w:rsidP="007D719D">
    <w:pPr>
      <w:pStyle w:val="Header"/>
      <w:jc w:val="right"/>
      <w:rPr>
        <w:sz w:val="22"/>
        <w:lang w:val="en-GB"/>
      </w:rPr>
    </w:pPr>
  </w:p>
  <w:p w14:paraId="4F91943A" w14:textId="50BCED8F" w:rsidR="00857580" w:rsidRDefault="00857580" w:rsidP="007D719D">
    <w:pPr>
      <w:pStyle w:val="Header"/>
      <w:jc w:val="right"/>
      <w:rPr>
        <w:sz w:val="18"/>
        <w:szCs w:val="18"/>
        <w:lang w:val="en-GB"/>
      </w:rPr>
    </w:pPr>
  </w:p>
  <w:p w14:paraId="1DA38C37" w14:textId="77777777" w:rsidR="00857D03" w:rsidRPr="00857D03" w:rsidRDefault="00857D03" w:rsidP="007D719D">
    <w:pPr>
      <w:pStyle w:val="Header"/>
      <w:jc w:val="right"/>
      <w:rPr>
        <w:sz w:val="18"/>
        <w:szCs w:val="18"/>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0F70" w14:textId="6B8E282E" w:rsidR="007D719D" w:rsidRDefault="007D71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29E92BF6" w:rsidR="00857580" w:rsidRPr="00ED2A8D" w:rsidRDefault="00857580" w:rsidP="005F1891">
    <w:pPr>
      <w:pStyle w:val="Header"/>
      <w:ind w:left="2127"/>
      <w:jc w:val="right"/>
      <w:rPr>
        <w:lang w:val="en-GB"/>
      </w:rPr>
    </w:pPr>
    <w:r w:rsidRPr="004D25E6">
      <w:rPr>
        <w:noProof/>
        <w:sz w:val="16"/>
        <w:szCs w:val="16"/>
        <w:lang w:val="fr-FR" w:eastAsia="fr-FR"/>
      </w:rPr>
      <w:drawing>
        <wp:anchor distT="0" distB="0" distL="114300" distR="114300" simplePos="0" relativeHeight="251658240"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9264"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DA0F" w14:textId="77777777" w:rsidR="002E518C" w:rsidRDefault="002E51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D9F3" w14:textId="387B7DDF" w:rsidR="004A6127" w:rsidRDefault="004A61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7B1D" w14:textId="417829D6" w:rsidR="00AA74D6" w:rsidRPr="00857D03" w:rsidRDefault="00857D03" w:rsidP="00857D03">
    <w:pPr>
      <w:pStyle w:val="Header"/>
      <w:jc w:val="right"/>
      <w:rPr>
        <w:sz w:val="22"/>
        <w:lang w:val="en-GB"/>
      </w:rPr>
    </w:pPr>
    <w:r>
      <w:rPr>
        <w:noProof/>
        <w:sz w:val="18"/>
        <w:szCs w:val="18"/>
        <w:lang w:val="fr-FR" w:eastAsia="fr-FR"/>
      </w:rPr>
      <w:drawing>
        <wp:anchor distT="0" distB="0" distL="114300" distR="114300" simplePos="0" relativeHeight="251660288"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14:paraId="7D12B623" w14:textId="5CA06C1B" w:rsidR="00AA74D6" w:rsidRPr="00857D03" w:rsidRDefault="00AA74D6" w:rsidP="00857D03">
    <w:pPr>
      <w:pStyle w:val="Header"/>
      <w:jc w:val="right"/>
      <w:rPr>
        <w:sz w:val="18"/>
        <w:szCs w:val="18"/>
        <w:lang w:val="en-GB"/>
      </w:rPr>
    </w:pPr>
  </w:p>
  <w:p w14:paraId="51E25C2B" w14:textId="77777777" w:rsidR="00AA74D6" w:rsidRDefault="00AA74D6" w:rsidP="008747E0">
    <w:pPr>
      <w:pStyle w:val="Header"/>
      <w:rPr>
        <w:lang w:val="en-GB"/>
      </w:rPr>
    </w:pPr>
  </w:p>
  <w:p w14:paraId="73F6B669" w14:textId="77777777" w:rsidR="00AA74D6" w:rsidRDefault="00AA74D6" w:rsidP="008747E0">
    <w:pPr>
      <w:pStyle w:val="Header"/>
      <w:rPr>
        <w:lang w:val="en-GB"/>
      </w:rPr>
    </w:pPr>
  </w:p>
  <w:p w14:paraId="5AC0BD59" w14:textId="77777777" w:rsidR="00AA74D6" w:rsidRDefault="00AA74D6" w:rsidP="008747E0">
    <w:pPr>
      <w:pStyle w:val="Header"/>
      <w:rPr>
        <w:lang w:val="en-GB"/>
      </w:rPr>
    </w:pPr>
  </w:p>
  <w:p w14:paraId="2F2CEC0E" w14:textId="77777777" w:rsidR="00AA74D6" w:rsidRDefault="00AA74D6" w:rsidP="008747E0">
    <w:pPr>
      <w:pStyle w:val="Header"/>
      <w:rPr>
        <w:lang w:val="en-GB"/>
      </w:rPr>
    </w:pPr>
  </w:p>
  <w:p w14:paraId="69689E10" w14:textId="77777777" w:rsidR="00AA74D6" w:rsidRPr="00ED2A8D" w:rsidRDefault="00AA74D6" w:rsidP="008747E0">
    <w:pPr>
      <w:pStyle w:val="Header"/>
      <w:rPr>
        <w:lang w:val="en-GB"/>
      </w:rPr>
    </w:pPr>
  </w:p>
  <w:p w14:paraId="6D84C8DE" w14:textId="21518684" w:rsidR="00AA74D6" w:rsidRPr="00ED2A8D" w:rsidRDefault="00AA74D6" w:rsidP="001349DB">
    <w:pPr>
      <w:pStyle w:val="Header"/>
      <w:spacing w:line="360" w:lineRule="exac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0D35" w14:textId="64F57AF9" w:rsidR="004A6127" w:rsidRDefault="004A61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DA59" w14:textId="31989D7E" w:rsidR="007D719D" w:rsidRDefault="007D719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BDA3" w14:textId="46DEC73C" w:rsidR="0036232A" w:rsidRDefault="0036232A" w:rsidP="007D719D">
    <w:pPr>
      <w:pStyle w:val="Header"/>
      <w:tabs>
        <w:tab w:val="right" w:pos="9781"/>
      </w:tabs>
      <w:ind w:right="140"/>
      <w:jc w:val="right"/>
      <w:rPr>
        <w:lang w:val="en-GB"/>
      </w:rPr>
    </w:pPr>
    <w:r>
      <w:rPr>
        <w:noProof/>
        <w:lang w:val="fr-FR" w:eastAsia="fr-FR"/>
      </w:rPr>
      <w:drawing>
        <wp:anchor distT="0" distB="0" distL="114300" distR="114300" simplePos="0" relativeHeight="251657216"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14:paraId="4E256FA9" w14:textId="5A44322E" w:rsidR="00857D03" w:rsidRPr="00857D03" w:rsidRDefault="00857D03" w:rsidP="007D719D">
    <w:pPr>
      <w:pStyle w:val="Header"/>
      <w:tabs>
        <w:tab w:val="right" w:pos="9781"/>
      </w:tabs>
      <w:ind w:right="140"/>
      <w:jc w:val="right"/>
      <w:rPr>
        <w:sz w:val="22"/>
        <w:lang w:val="en-GB"/>
      </w:rPr>
    </w:pPr>
  </w:p>
  <w:p w14:paraId="0C61824D" w14:textId="619F8D5A" w:rsidR="00857580" w:rsidRPr="00857D03" w:rsidRDefault="00857580" w:rsidP="007D719D">
    <w:pPr>
      <w:pStyle w:val="Header"/>
      <w:tabs>
        <w:tab w:val="right" w:pos="9781"/>
      </w:tabs>
      <w:ind w:right="140"/>
      <w:jc w:val="right"/>
      <w:rPr>
        <w:sz w:val="18"/>
        <w:szCs w:val="18"/>
        <w:lang w:val="en-GB"/>
      </w:rPr>
    </w:pPr>
  </w:p>
  <w:p w14:paraId="13D07D85" w14:textId="77777777" w:rsidR="00857580" w:rsidRPr="00ED2A8D"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FA3F" w14:textId="1E07F041" w:rsidR="007D719D" w:rsidRDefault="007D71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697C135D"/>
    <w:multiLevelType w:val="multilevel"/>
    <w:tmpl w:val="D744C974"/>
    <w:lvl w:ilvl="0">
      <w:start w:val="1"/>
      <w:numFmt w:val="decimal"/>
      <w:lvlText w:val="%1"/>
      <w:lvlJc w:val="left"/>
      <w:pPr>
        <w:ind w:left="360" w:hanging="360"/>
      </w:pPr>
      <w:rPr>
        <w:rFonts w:hint="default"/>
      </w:rPr>
    </w:lvl>
    <w:lvl w:ilvl="1">
      <w:start w:val="1"/>
      <w:numFmt w:val="decimal"/>
      <w:lvlText w:val="S10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3933364">
    <w:abstractNumId w:val="9"/>
  </w:num>
  <w:num w:numId="2" w16cid:durableId="1976908397">
    <w:abstractNumId w:val="4"/>
  </w:num>
  <w:num w:numId="3" w16cid:durableId="1216701694">
    <w:abstractNumId w:val="3"/>
  </w:num>
  <w:num w:numId="4" w16cid:durableId="1560093991">
    <w:abstractNumId w:val="2"/>
  </w:num>
  <w:num w:numId="5" w16cid:durableId="732896625">
    <w:abstractNumId w:val="1"/>
  </w:num>
  <w:num w:numId="6" w16cid:durableId="953054012">
    <w:abstractNumId w:val="10"/>
  </w:num>
  <w:num w:numId="7" w16cid:durableId="1898591101">
    <w:abstractNumId w:val="8"/>
  </w:num>
  <w:num w:numId="8" w16cid:durableId="1301695106">
    <w:abstractNumId w:val="7"/>
  </w:num>
  <w:num w:numId="9" w16cid:durableId="1401906453">
    <w:abstractNumId w:val="6"/>
  </w:num>
  <w:num w:numId="10" w16cid:durableId="421535049">
    <w:abstractNumId w:val="5"/>
  </w:num>
  <w:num w:numId="11" w16cid:durableId="2080931660">
    <w:abstractNumId w:val="12"/>
  </w:num>
  <w:num w:numId="12" w16cid:durableId="1737820273">
    <w:abstractNumId w:val="21"/>
  </w:num>
  <w:num w:numId="13" w16cid:durableId="17436937">
    <w:abstractNumId w:val="19"/>
  </w:num>
  <w:num w:numId="14" w16cid:durableId="548032362">
    <w:abstractNumId w:val="14"/>
  </w:num>
  <w:num w:numId="15" w16cid:durableId="801339965">
    <w:abstractNumId w:val="26"/>
  </w:num>
  <w:num w:numId="16" w16cid:durableId="1503206801">
    <w:abstractNumId w:val="18"/>
  </w:num>
  <w:num w:numId="17" w16cid:durableId="1696466996">
    <w:abstractNumId w:val="27"/>
  </w:num>
  <w:num w:numId="18" w16cid:durableId="969361929">
    <w:abstractNumId w:val="0"/>
  </w:num>
  <w:num w:numId="19" w16cid:durableId="620301032">
    <w:abstractNumId w:val="18"/>
  </w:num>
  <w:num w:numId="20" w16cid:durableId="257955687">
    <w:abstractNumId w:val="27"/>
  </w:num>
  <w:num w:numId="21" w16cid:durableId="39670037">
    <w:abstractNumId w:val="23"/>
  </w:num>
  <w:num w:numId="22" w16cid:durableId="1118332177">
    <w:abstractNumId w:val="17"/>
  </w:num>
  <w:num w:numId="23" w16cid:durableId="218057050">
    <w:abstractNumId w:val="16"/>
  </w:num>
  <w:num w:numId="24" w16cid:durableId="743529080">
    <w:abstractNumId w:val="20"/>
  </w:num>
  <w:num w:numId="25" w16cid:durableId="840192992">
    <w:abstractNumId w:val="20"/>
  </w:num>
  <w:num w:numId="26" w16cid:durableId="1171216642">
    <w:abstractNumId w:val="20"/>
  </w:num>
  <w:num w:numId="27" w16cid:durableId="1494835781">
    <w:abstractNumId w:val="20"/>
  </w:num>
  <w:num w:numId="28" w16cid:durableId="409929321">
    <w:abstractNumId w:val="24"/>
  </w:num>
  <w:num w:numId="29" w16cid:durableId="709962159">
    <w:abstractNumId w:val="24"/>
  </w:num>
  <w:num w:numId="30" w16cid:durableId="497699787">
    <w:abstractNumId w:val="24"/>
  </w:num>
  <w:num w:numId="31" w16cid:durableId="1487746033">
    <w:abstractNumId w:val="13"/>
  </w:num>
  <w:num w:numId="32" w16cid:durableId="1507938053">
    <w:abstractNumId w:val="11"/>
  </w:num>
  <w:num w:numId="33" w16cid:durableId="1521771378">
    <w:abstractNumId w:val="15"/>
  </w:num>
  <w:num w:numId="34" w16cid:durableId="1719016651">
    <w:abstractNumId w:val="25"/>
  </w:num>
  <w:num w:numId="35" w16cid:durableId="2043359066">
    <w:abstractNumId w:val="20"/>
  </w:num>
  <w:num w:numId="36" w16cid:durableId="1674408720">
    <w:abstractNumId w:val="18"/>
  </w:num>
  <w:num w:numId="37" w16cid:durableId="2012221953">
    <w:abstractNumId w:val="22"/>
  </w:num>
  <w:num w:numId="38" w16cid:durableId="1319574022">
    <w:abstractNumId w:val="18"/>
  </w:num>
  <w:num w:numId="39" w16cid:durableId="325520827">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su Jeon">
    <w15:presenceInfo w15:providerId="None" w15:userId="Minsu Jeon"/>
  </w15:person>
  <w15:person w15:author="Committees">
    <w15:presenceInfo w15:providerId="None" w15:userId="Committees"/>
  </w15:person>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MjcxN7M0NDIxNzdX0lEKTi0uzszPAykwNKoFANhwVSMtAAAA"/>
  </w:docVars>
  <w:rsids>
    <w:rsidRoot w:val="00733698"/>
    <w:rsid w:val="00011A56"/>
    <w:rsid w:val="00030CB7"/>
    <w:rsid w:val="0007176A"/>
    <w:rsid w:val="00084FFC"/>
    <w:rsid w:val="00092D5F"/>
    <w:rsid w:val="00097DE1"/>
    <w:rsid w:val="000C711B"/>
    <w:rsid w:val="000D4C23"/>
    <w:rsid w:val="000D601F"/>
    <w:rsid w:val="000E5B53"/>
    <w:rsid w:val="00102093"/>
    <w:rsid w:val="0013065D"/>
    <w:rsid w:val="001349DB"/>
    <w:rsid w:val="00142771"/>
    <w:rsid w:val="0015314F"/>
    <w:rsid w:val="00156544"/>
    <w:rsid w:val="001665A4"/>
    <w:rsid w:val="00191E93"/>
    <w:rsid w:val="00192FEB"/>
    <w:rsid w:val="0019682C"/>
    <w:rsid w:val="001B1140"/>
    <w:rsid w:val="001C3592"/>
    <w:rsid w:val="001C5708"/>
    <w:rsid w:val="001E416D"/>
    <w:rsid w:val="001F62E2"/>
    <w:rsid w:val="00203BE2"/>
    <w:rsid w:val="002204DA"/>
    <w:rsid w:val="00221C25"/>
    <w:rsid w:val="00224C1D"/>
    <w:rsid w:val="002319D9"/>
    <w:rsid w:val="002323A9"/>
    <w:rsid w:val="00245845"/>
    <w:rsid w:val="00263703"/>
    <w:rsid w:val="00265AFA"/>
    <w:rsid w:val="0027175D"/>
    <w:rsid w:val="00273CF9"/>
    <w:rsid w:val="0028214E"/>
    <w:rsid w:val="002A4F99"/>
    <w:rsid w:val="002B6679"/>
    <w:rsid w:val="002C0D75"/>
    <w:rsid w:val="002D41D0"/>
    <w:rsid w:val="002E518C"/>
    <w:rsid w:val="002F4802"/>
    <w:rsid w:val="002F5E14"/>
    <w:rsid w:val="00304DD8"/>
    <w:rsid w:val="003274DB"/>
    <w:rsid w:val="003476DC"/>
    <w:rsid w:val="003500F2"/>
    <w:rsid w:val="0036232A"/>
    <w:rsid w:val="00362536"/>
    <w:rsid w:val="00366678"/>
    <w:rsid w:val="003844B8"/>
    <w:rsid w:val="003A427F"/>
    <w:rsid w:val="003A61DD"/>
    <w:rsid w:val="003A7808"/>
    <w:rsid w:val="003B1456"/>
    <w:rsid w:val="003C04E3"/>
    <w:rsid w:val="003C18F3"/>
    <w:rsid w:val="003C7C34"/>
    <w:rsid w:val="003E2D48"/>
    <w:rsid w:val="003E6AE8"/>
    <w:rsid w:val="004028D6"/>
    <w:rsid w:val="00406B02"/>
    <w:rsid w:val="004259CB"/>
    <w:rsid w:val="0043053C"/>
    <w:rsid w:val="004324A8"/>
    <w:rsid w:val="00434EE8"/>
    <w:rsid w:val="00441393"/>
    <w:rsid w:val="00456F10"/>
    <w:rsid w:val="004628EB"/>
    <w:rsid w:val="004645CE"/>
    <w:rsid w:val="00480184"/>
    <w:rsid w:val="00482F2F"/>
    <w:rsid w:val="00496E8D"/>
    <w:rsid w:val="004A6127"/>
    <w:rsid w:val="004C7C5C"/>
    <w:rsid w:val="004D25E6"/>
    <w:rsid w:val="004E2F16"/>
    <w:rsid w:val="004E48ED"/>
    <w:rsid w:val="004F335D"/>
    <w:rsid w:val="004F505B"/>
    <w:rsid w:val="004F5C66"/>
    <w:rsid w:val="004F7BB5"/>
    <w:rsid w:val="00506049"/>
    <w:rsid w:val="00507C48"/>
    <w:rsid w:val="00526234"/>
    <w:rsid w:val="00534468"/>
    <w:rsid w:val="0053726A"/>
    <w:rsid w:val="00537ED8"/>
    <w:rsid w:val="0054720C"/>
    <w:rsid w:val="00556CF6"/>
    <w:rsid w:val="00557F5A"/>
    <w:rsid w:val="005806AB"/>
    <w:rsid w:val="005B7365"/>
    <w:rsid w:val="005D3062"/>
    <w:rsid w:val="005D3BC9"/>
    <w:rsid w:val="005F1891"/>
    <w:rsid w:val="005F2642"/>
    <w:rsid w:val="00602697"/>
    <w:rsid w:val="00605E8D"/>
    <w:rsid w:val="006127AC"/>
    <w:rsid w:val="00621203"/>
    <w:rsid w:val="00630131"/>
    <w:rsid w:val="00664F80"/>
    <w:rsid w:val="00666061"/>
    <w:rsid w:val="006745BF"/>
    <w:rsid w:val="00676D43"/>
    <w:rsid w:val="00680F99"/>
    <w:rsid w:val="006838DF"/>
    <w:rsid w:val="006A0E04"/>
    <w:rsid w:val="006B6BA8"/>
    <w:rsid w:val="006C0ABC"/>
    <w:rsid w:val="006C2425"/>
    <w:rsid w:val="006C24DF"/>
    <w:rsid w:val="006C748C"/>
    <w:rsid w:val="006D1973"/>
    <w:rsid w:val="006D3A29"/>
    <w:rsid w:val="0070191F"/>
    <w:rsid w:val="00733698"/>
    <w:rsid w:val="00757708"/>
    <w:rsid w:val="00757F9E"/>
    <w:rsid w:val="00763409"/>
    <w:rsid w:val="0076457B"/>
    <w:rsid w:val="00767B26"/>
    <w:rsid w:val="007715E8"/>
    <w:rsid w:val="00782745"/>
    <w:rsid w:val="0078486B"/>
    <w:rsid w:val="007A2710"/>
    <w:rsid w:val="007A446A"/>
    <w:rsid w:val="007B023E"/>
    <w:rsid w:val="007D2107"/>
    <w:rsid w:val="007D3221"/>
    <w:rsid w:val="007D719D"/>
    <w:rsid w:val="007E30DF"/>
    <w:rsid w:val="007E3BE2"/>
    <w:rsid w:val="007E46D5"/>
    <w:rsid w:val="007F7033"/>
    <w:rsid w:val="007F7544"/>
    <w:rsid w:val="008059E7"/>
    <w:rsid w:val="00806FE0"/>
    <w:rsid w:val="008315D8"/>
    <w:rsid w:val="008369BB"/>
    <w:rsid w:val="008431CF"/>
    <w:rsid w:val="00850ED6"/>
    <w:rsid w:val="00857580"/>
    <w:rsid w:val="00857D03"/>
    <w:rsid w:val="008747E0"/>
    <w:rsid w:val="00877C5F"/>
    <w:rsid w:val="00887A90"/>
    <w:rsid w:val="0089598A"/>
    <w:rsid w:val="008A4FC5"/>
    <w:rsid w:val="008B2D7A"/>
    <w:rsid w:val="008D6C29"/>
    <w:rsid w:val="00902E22"/>
    <w:rsid w:val="009210BC"/>
    <w:rsid w:val="00926369"/>
    <w:rsid w:val="0093055B"/>
    <w:rsid w:val="009330EF"/>
    <w:rsid w:val="00935F77"/>
    <w:rsid w:val="009414E6"/>
    <w:rsid w:val="00946F6A"/>
    <w:rsid w:val="00960536"/>
    <w:rsid w:val="00967D7F"/>
    <w:rsid w:val="00971591"/>
    <w:rsid w:val="00974E99"/>
    <w:rsid w:val="0097558D"/>
    <w:rsid w:val="009764FA"/>
    <w:rsid w:val="00980192"/>
    <w:rsid w:val="009B3B25"/>
    <w:rsid w:val="009C79E3"/>
    <w:rsid w:val="009D2D95"/>
    <w:rsid w:val="009D3879"/>
    <w:rsid w:val="009E16EC"/>
    <w:rsid w:val="009E6961"/>
    <w:rsid w:val="009E79A1"/>
    <w:rsid w:val="00A05373"/>
    <w:rsid w:val="00A1001A"/>
    <w:rsid w:val="00A1776A"/>
    <w:rsid w:val="00A51F42"/>
    <w:rsid w:val="00A5352C"/>
    <w:rsid w:val="00A549B3"/>
    <w:rsid w:val="00A639F7"/>
    <w:rsid w:val="00A7408E"/>
    <w:rsid w:val="00A92A27"/>
    <w:rsid w:val="00AA70F6"/>
    <w:rsid w:val="00AA74D6"/>
    <w:rsid w:val="00AB0D6E"/>
    <w:rsid w:val="00AB326D"/>
    <w:rsid w:val="00AB623C"/>
    <w:rsid w:val="00AB73F4"/>
    <w:rsid w:val="00AC33A2"/>
    <w:rsid w:val="00AE7FC4"/>
    <w:rsid w:val="00AF11AF"/>
    <w:rsid w:val="00AF159C"/>
    <w:rsid w:val="00AF2EE3"/>
    <w:rsid w:val="00B02625"/>
    <w:rsid w:val="00B02CC1"/>
    <w:rsid w:val="00B044E8"/>
    <w:rsid w:val="00B117BD"/>
    <w:rsid w:val="00B25FF1"/>
    <w:rsid w:val="00B31A41"/>
    <w:rsid w:val="00B604B3"/>
    <w:rsid w:val="00B65AE0"/>
    <w:rsid w:val="00B67422"/>
    <w:rsid w:val="00B82617"/>
    <w:rsid w:val="00B9486E"/>
    <w:rsid w:val="00B97082"/>
    <w:rsid w:val="00BA0733"/>
    <w:rsid w:val="00BB0BA4"/>
    <w:rsid w:val="00BB47FA"/>
    <w:rsid w:val="00BB6940"/>
    <w:rsid w:val="00BC1A82"/>
    <w:rsid w:val="00BE0675"/>
    <w:rsid w:val="00C065BD"/>
    <w:rsid w:val="00C1399D"/>
    <w:rsid w:val="00C23906"/>
    <w:rsid w:val="00C81162"/>
    <w:rsid w:val="00C83666"/>
    <w:rsid w:val="00CA2C3D"/>
    <w:rsid w:val="00CB19DB"/>
    <w:rsid w:val="00CB6400"/>
    <w:rsid w:val="00CC53D4"/>
    <w:rsid w:val="00CD0934"/>
    <w:rsid w:val="00CD36BB"/>
    <w:rsid w:val="00CE2D3B"/>
    <w:rsid w:val="00CE5D44"/>
    <w:rsid w:val="00CE5E46"/>
    <w:rsid w:val="00CF477F"/>
    <w:rsid w:val="00CF4BED"/>
    <w:rsid w:val="00CF569D"/>
    <w:rsid w:val="00CF651D"/>
    <w:rsid w:val="00D15397"/>
    <w:rsid w:val="00D25A68"/>
    <w:rsid w:val="00D647B3"/>
    <w:rsid w:val="00D67D51"/>
    <w:rsid w:val="00D70AFE"/>
    <w:rsid w:val="00D7136C"/>
    <w:rsid w:val="00D74AE1"/>
    <w:rsid w:val="00D84150"/>
    <w:rsid w:val="00DC4FD9"/>
    <w:rsid w:val="00DC7E67"/>
    <w:rsid w:val="00DD3CD3"/>
    <w:rsid w:val="00DD6C18"/>
    <w:rsid w:val="00DE0809"/>
    <w:rsid w:val="00DE7CEF"/>
    <w:rsid w:val="00DF1669"/>
    <w:rsid w:val="00E175A0"/>
    <w:rsid w:val="00E234E9"/>
    <w:rsid w:val="00E23CBB"/>
    <w:rsid w:val="00E24B2E"/>
    <w:rsid w:val="00E270C5"/>
    <w:rsid w:val="00E317B0"/>
    <w:rsid w:val="00E474C8"/>
    <w:rsid w:val="00E67984"/>
    <w:rsid w:val="00E72A28"/>
    <w:rsid w:val="00E72B8D"/>
    <w:rsid w:val="00E7696F"/>
    <w:rsid w:val="00E81661"/>
    <w:rsid w:val="00E962DD"/>
    <w:rsid w:val="00EB11B5"/>
    <w:rsid w:val="00EB6F3C"/>
    <w:rsid w:val="00EC1590"/>
    <w:rsid w:val="00EC4025"/>
    <w:rsid w:val="00ED1AFC"/>
    <w:rsid w:val="00ED1B9E"/>
    <w:rsid w:val="00ED2A8D"/>
    <w:rsid w:val="00EE1297"/>
    <w:rsid w:val="00EE764A"/>
    <w:rsid w:val="00EF0288"/>
    <w:rsid w:val="00EF1F90"/>
    <w:rsid w:val="00EF3219"/>
    <w:rsid w:val="00EF404B"/>
    <w:rsid w:val="00F00376"/>
    <w:rsid w:val="00F07A6F"/>
    <w:rsid w:val="00F11A7D"/>
    <w:rsid w:val="00F136C4"/>
    <w:rsid w:val="00F14214"/>
    <w:rsid w:val="00F157E2"/>
    <w:rsid w:val="00F23A4C"/>
    <w:rsid w:val="00F311E0"/>
    <w:rsid w:val="00F41515"/>
    <w:rsid w:val="00F558CA"/>
    <w:rsid w:val="00F85EC1"/>
    <w:rsid w:val="00F87E86"/>
    <w:rsid w:val="00F9117F"/>
    <w:rsid w:val="00F923FA"/>
    <w:rsid w:val="00F970DB"/>
    <w:rsid w:val="00FB1BB3"/>
    <w:rsid w:val="00FC1B92"/>
    <w:rsid w:val="00FC54FB"/>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A5352C"/>
    <w:pPr>
      <w:tabs>
        <w:tab w:val="left" w:pos="660"/>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le">
    <w:name w:val="Title"/>
    <w:basedOn w:val="Normal"/>
    <w:link w:val="TitleCh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leChar">
    <w:name w:val="Title Char"/>
    <w:basedOn w:val="DefaultParagraphFont"/>
    <w:link w:val="Title"/>
    <w:uiPriority w:val="99"/>
    <w:rsid w:val="00AA74D6"/>
    <w:rPr>
      <w:rFonts w:ascii="Arial" w:eastAsia="Calibri" w:hAnsi="Arial" w:cs="Arial"/>
      <w:b/>
      <w:bCs/>
      <w:kern w:val="28"/>
      <w:sz w:val="32"/>
      <w:szCs w:val="32"/>
      <w:lang w:eastAsia="fr-FR"/>
    </w:rPr>
  </w:style>
  <w:style w:type="paragraph" w:customStyle="1" w:styleId="Default">
    <w:name w:val="Default"/>
    <w:basedOn w:val="Normal"/>
    <w:rsid w:val="00D7136C"/>
    <w:pPr>
      <w:autoSpaceDE w:val="0"/>
      <w:autoSpaceDN w:val="0"/>
      <w:spacing w:line="240" w:lineRule="auto"/>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12002">
      <w:bodyDiv w:val="1"/>
      <w:marLeft w:val="0"/>
      <w:marRight w:val="0"/>
      <w:marTop w:val="0"/>
      <w:marBottom w:val="0"/>
      <w:divBdr>
        <w:top w:val="none" w:sz="0" w:space="0" w:color="auto"/>
        <w:left w:val="none" w:sz="0" w:space="0" w:color="auto"/>
        <w:bottom w:val="none" w:sz="0" w:space="0" w:color="auto"/>
        <w:right w:val="none" w:sz="0" w:space="0" w:color="auto"/>
      </w:divBdr>
    </w:div>
    <w:div w:id="1305771291">
      <w:bodyDiv w:val="1"/>
      <w:marLeft w:val="0"/>
      <w:marRight w:val="0"/>
      <w:marTop w:val="0"/>
      <w:marBottom w:val="0"/>
      <w:divBdr>
        <w:top w:val="none" w:sz="0" w:space="0" w:color="auto"/>
        <w:left w:val="none" w:sz="0" w:space="0" w:color="auto"/>
        <w:bottom w:val="none" w:sz="0" w:space="0" w:color="auto"/>
        <w:right w:val="none" w:sz="0" w:space="0" w:color="auto"/>
      </w:divBdr>
    </w:div>
    <w:div w:id="179170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customXml/itemProps2.xml><?xml version="1.0" encoding="utf-8"?>
<ds:datastoreItem xmlns:ds="http://schemas.openxmlformats.org/officeDocument/2006/customXml" ds:itemID="{79531921-0A39-461C-A60E-304491E7017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BC027514-0212-4CB2-B5C6-23EE3431C701}">
  <ds:schemaRefs>
    <ds:schemaRef ds:uri="http://schemas.microsoft.com/sharepoint/v3/contenttype/forms"/>
  </ds:schemaRefs>
</ds:datastoreItem>
</file>

<file path=customXml/itemProps4.xml><?xml version="1.0" encoding="utf-8"?>
<ds:datastoreItem xmlns:ds="http://schemas.openxmlformats.org/officeDocument/2006/customXml" ds:itemID="{B6A1D775-A1F7-4E07-9F3E-E481AC40D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962</Words>
  <Characters>5488</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83</cp:revision>
  <cp:lastPrinted>2022-01-17T09:49:00Z</cp:lastPrinted>
  <dcterms:created xsi:type="dcterms:W3CDTF">2021-04-15T12:15:00Z</dcterms:created>
  <dcterms:modified xsi:type="dcterms:W3CDTF">2022-08-28T07:41:00Z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